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84351" w14:textId="02A42ED7" w:rsidR="00303F83" w:rsidRPr="00303F83" w:rsidRDefault="00303F83" w:rsidP="00303F83">
      <w:pPr>
        <w:pStyle w:val="Heading6"/>
        <w:jc w:val="right"/>
        <w:rPr>
          <w:rFonts w:ascii="Open Sans" w:hAnsi="Open Sans" w:cs="Open Sans"/>
          <w:b/>
          <w:bCs/>
          <w:sz w:val="24"/>
          <w:szCs w:val="24"/>
        </w:rPr>
      </w:pPr>
      <w:r w:rsidRPr="00303F83">
        <w:rPr>
          <w:rFonts w:ascii="Open Sans" w:hAnsi="Open Sans" w:cs="Open Sans"/>
          <w:b/>
          <w:bCs/>
          <w:sz w:val="24"/>
          <w:szCs w:val="24"/>
        </w:rPr>
        <w:t>ANNEX D.2</w:t>
      </w:r>
    </w:p>
    <w:p w14:paraId="7A6BAF12" w14:textId="279C441F" w:rsidR="00352DD1" w:rsidRPr="00303F83" w:rsidRDefault="00303F83" w:rsidP="00303F83">
      <w:pPr>
        <w:pStyle w:val="Heading6"/>
        <w:jc w:val="center"/>
        <w:rPr>
          <w:rFonts w:ascii="Open Sans" w:hAnsi="Open Sans" w:cs="Open Sans"/>
          <w:b/>
          <w:bCs/>
          <w:sz w:val="24"/>
          <w:szCs w:val="24"/>
        </w:rPr>
      </w:pPr>
      <w:r w:rsidRPr="00303F83">
        <w:rPr>
          <w:rFonts w:ascii="Open Sans" w:hAnsi="Open Sans" w:cs="Open Sans"/>
          <w:b/>
          <w:bCs/>
          <w:sz w:val="24"/>
          <w:szCs w:val="24"/>
        </w:rPr>
        <w:t>ADMINISTRATIVE AND ELIGIBILITY CHECK</w:t>
      </w:r>
    </w:p>
    <w:p w14:paraId="0D25442D" w14:textId="77777777" w:rsidR="00303F83" w:rsidRPr="003B6AA7" w:rsidRDefault="00303F83" w:rsidP="00303F83">
      <w:pPr>
        <w:pStyle w:val="Heading5"/>
        <w:pBdr>
          <w:top w:val="single" w:sz="4" w:space="1" w:color="auto"/>
          <w:bottom w:val="single" w:sz="4" w:space="1" w:color="auto"/>
        </w:pBdr>
        <w:shd w:val="clear" w:color="auto" w:fill="D9E2F3" w:themeFill="accent1" w:themeFillTint="33"/>
        <w:jc w:val="both"/>
        <w:rPr>
          <w:rFonts w:ascii="Open Sans" w:hAnsi="Open Sans" w:cs="Open Sans"/>
          <w:b/>
          <w:bCs/>
          <w:color w:val="007BA1"/>
          <w:sz w:val="22"/>
          <w:szCs w:val="22"/>
        </w:rPr>
      </w:pPr>
      <w:r w:rsidRPr="003B6AA7">
        <w:rPr>
          <w:rFonts w:ascii="Open Sans" w:hAnsi="Open Sans" w:cs="Open Sans"/>
          <w:b/>
          <w:bCs/>
          <w:color w:val="007BA1"/>
          <w:sz w:val="22"/>
          <w:szCs w:val="22"/>
        </w:rPr>
        <w:t>Project identification</w:t>
      </w:r>
    </w:p>
    <w:p w14:paraId="7E961AF3" w14:textId="77777777" w:rsidR="003079C6" w:rsidRPr="00291354" w:rsidRDefault="003079C6" w:rsidP="003079C6">
      <w:pPr>
        <w:jc w:val="both"/>
        <w:rPr>
          <w:rFonts w:ascii="Open Sans" w:hAnsi="Open Sans" w:cs="Open Sans"/>
          <w:bCs/>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5"/>
        <w:gridCol w:w="4537"/>
      </w:tblGrid>
      <w:tr w:rsidR="003079C6" w:rsidRPr="00291354" w14:paraId="63A5F90A" w14:textId="77777777" w:rsidTr="00001F36">
        <w:tc>
          <w:tcPr>
            <w:tcW w:w="3969" w:type="dxa"/>
          </w:tcPr>
          <w:p w14:paraId="5F94D25D" w14:textId="77777777" w:rsidR="003079C6" w:rsidRPr="00291354" w:rsidRDefault="003079C6" w:rsidP="00001F36">
            <w:pPr>
              <w:ind w:left="-142" w:firstLine="142"/>
              <w:jc w:val="both"/>
              <w:rPr>
                <w:rFonts w:ascii="Open Sans" w:hAnsi="Open Sans" w:cs="Open Sans"/>
                <w:lang w:val="en-GB"/>
              </w:rPr>
            </w:pPr>
            <w:r w:rsidRPr="00291354">
              <w:rPr>
                <w:rFonts w:ascii="Open Sans" w:hAnsi="Open Sans" w:cs="Open Sans"/>
                <w:lang w:val="en-GB"/>
              </w:rPr>
              <w:t>Project ID number</w:t>
            </w:r>
          </w:p>
        </w:tc>
        <w:tc>
          <w:tcPr>
            <w:tcW w:w="425" w:type="dxa"/>
          </w:tcPr>
          <w:p w14:paraId="6B571DD0" w14:textId="77777777" w:rsidR="003079C6" w:rsidRPr="00291354" w:rsidRDefault="003079C6" w:rsidP="00001F36">
            <w:pPr>
              <w:jc w:val="both"/>
              <w:rPr>
                <w:rFonts w:ascii="Open Sans" w:hAnsi="Open Sans" w:cs="Open Sans"/>
                <w:lang w:val="en-GB"/>
              </w:rPr>
            </w:pPr>
          </w:p>
        </w:tc>
        <w:tc>
          <w:tcPr>
            <w:tcW w:w="4537" w:type="dxa"/>
            <w:shd w:val="clear" w:color="auto" w:fill="D9D9D9" w:themeFill="background1" w:themeFillShade="D9"/>
          </w:tcPr>
          <w:p w14:paraId="081FA136" w14:textId="77777777" w:rsidR="003079C6" w:rsidRPr="00291354" w:rsidRDefault="003079C6" w:rsidP="00001F36">
            <w:pPr>
              <w:jc w:val="both"/>
              <w:rPr>
                <w:rFonts w:ascii="Open Sans" w:hAnsi="Open Sans" w:cs="Open Sans"/>
                <w:i/>
                <w:iCs/>
                <w:lang w:val="en-GB"/>
              </w:rPr>
            </w:pPr>
            <w:r w:rsidRPr="00291354">
              <w:rPr>
                <w:rFonts w:ascii="Open Sans" w:hAnsi="Open Sans" w:cs="Open Sans"/>
                <w:i/>
                <w:iCs/>
                <w:lang w:val="en-GB"/>
              </w:rPr>
              <w:t>Pre-filled from AF</w:t>
            </w:r>
          </w:p>
          <w:p w14:paraId="407856C7" w14:textId="77777777" w:rsidR="003079C6" w:rsidRPr="00291354" w:rsidRDefault="003079C6" w:rsidP="00001F36">
            <w:pPr>
              <w:jc w:val="both"/>
              <w:rPr>
                <w:rFonts w:ascii="Open Sans" w:hAnsi="Open Sans" w:cs="Open Sans"/>
                <w:i/>
                <w:iCs/>
                <w:lang w:val="en-GB"/>
              </w:rPr>
            </w:pPr>
          </w:p>
        </w:tc>
      </w:tr>
      <w:tr w:rsidR="003079C6" w:rsidRPr="00291354" w14:paraId="68438CE2" w14:textId="77777777" w:rsidTr="00001F36">
        <w:tc>
          <w:tcPr>
            <w:tcW w:w="3969" w:type="dxa"/>
          </w:tcPr>
          <w:p w14:paraId="714FF249" w14:textId="77777777" w:rsidR="003079C6" w:rsidRPr="00291354" w:rsidRDefault="003079C6" w:rsidP="00001F36">
            <w:pPr>
              <w:jc w:val="both"/>
              <w:rPr>
                <w:rFonts w:ascii="Open Sans" w:hAnsi="Open Sans" w:cs="Open Sans"/>
                <w:lang w:val="en-GB"/>
              </w:rPr>
            </w:pPr>
          </w:p>
        </w:tc>
        <w:tc>
          <w:tcPr>
            <w:tcW w:w="425" w:type="dxa"/>
          </w:tcPr>
          <w:p w14:paraId="230ECBD0" w14:textId="77777777" w:rsidR="003079C6" w:rsidRPr="00291354" w:rsidRDefault="003079C6" w:rsidP="00001F36">
            <w:pPr>
              <w:jc w:val="both"/>
              <w:rPr>
                <w:rFonts w:ascii="Open Sans" w:hAnsi="Open Sans" w:cs="Open Sans"/>
                <w:lang w:val="en-GB"/>
              </w:rPr>
            </w:pPr>
          </w:p>
        </w:tc>
        <w:tc>
          <w:tcPr>
            <w:tcW w:w="4537" w:type="dxa"/>
          </w:tcPr>
          <w:p w14:paraId="09ADB69E" w14:textId="77777777" w:rsidR="003079C6" w:rsidRPr="00291354" w:rsidRDefault="003079C6" w:rsidP="00001F36">
            <w:pPr>
              <w:jc w:val="both"/>
              <w:rPr>
                <w:rFonts w:ascii="Open Sans" w:hAnsi="Open Sans" w:cs="Open Sans"/>
                <w:i/>
                <w:iCs/>
                <w:lang w:val="en-GB"/>
              </w:rPr>
            </w:pPr>
          </w:p>
        </w:tc>
      </w:tr>
      <w:tr w:rsidR="003079C6" w:rsidRPr="00291354" w14:paraId="776A422E" w14:textId="77777777" w:rsidTr="00001F36">
        <w:tc>
          <w:tcPr>
            <w:tcW w:w="3969" w:type="dxa"/>
          </w:tcPr>
          <w:p w14:paraId="0280B0DE" w14:textId="77777777" w:rsidR="003079C6" w:rsidRPr="00291354" w:rsidRDefault="003079C6" w:rsidP="00001F36">
            <w:pPr>
              <w:pStyle w:val="Header"/>
              <w:tabs>
                <w:tab w:val="clear" w:pos="4513"/>
                <w:tab w:val="clear" w:pos="9026"/>
              </w:tabs>
              <w:jc w:val="both"/>
              <w:rPr>
                <w:rFonts w:ascii="Open Sans" w:hAnsi="Open Sans" w:cs="Open Sans"/>
                <w:lang w:val="en-GB"/>
              </w:rPr>
            </w:pPr>
            <w:r w:rsidRPr="00291354">
              <w:rPr>
                <w:rFonts w:ascii="Open Sans" w:hAnsi="Open Sans" w:cs="Open Sans"/>
                <w:lang w:val="en-GB"/>
              </w:rPr>
              <w:t>Project acronym</w:t>
            </w:r>
          </w:p>
        </w:tc>
        <w:tc>
          <w:tcPr>
            <w:tcW w:w="425" w:type="dxa"/>
          </w:tcPr>
          <w:p w14:paraId="1E0DE44E" w14:textId="77777777" w:rsidR="003079C6" w:rsidRPr="00291354" w:rsidRDefault="003079C6" w:rsidP="00001F36">
            <w:pPr>
              <w:jc w:val="both"/>
              <w:rPr>
                <w:rFonts w:ascii="Open Sans" w:hAnsi="Open Sans" w:cs="Open Sans"/>
                <w:lang w:val="en-GB"/>
              </w:rPr>
            </w:pPr>
          </w:p>
        </w:tc>
        <w:tc>
          <w:tcPr>
            <w:tcW w:w="4537" w:type="dxa"/>
            <w:shd w:val="clear" w:color="auto" w:fill="D9D9D9" w:themeFill="background1" w:themeFillShade="D9"/>
          </w:tcPr>
          <w:p w14:paraId="15FC4BE6" w14:textId="77777777" w:rsidR="003079C6" w:rsidRPr="00291354" w:rsidRDefault="003079C6" w:rsidP="00001F36">
            <w:pPr>
              <w:jc w:val="both"/>
              <w:rPr>
                <w:rFonts w:ascii="Open Sans" w:hAnsi="Open Sans" w:cs="Open Sans"/>
                <w:i/>
                <w:iCs/>
                <w:lang w:val="en-GB"/>
              </w:rPr>
            </w:pPr>
            <w:r w:rsidRPr="00291354">
              <w:rPr>
                <w:rFonts w:ascii="Open Sans" w:hAnsi="Open Sans" w:cs="Open Sans"/>
                <w:i/>
                <w:iCs/>
                <w:lang w:val="en-GB"/>
              </w:rPr>
              <w:t>Pre-filled from AF</w:t>
            </w:r>
          </w:p>
          <w:p w14:paraId="0AF86C95" w14:textId="77777777" w:rsidR="003079C6" w:rsidRPr="00291354" w:rsidRDefault="003079C6" w:rsidP="00001F36">
            <w:pPr>
              <w:jc w:val="both"/>
              <w:rPr>
                <w:rFonts w:ascii="Open Sans" w:hAnsi="Open Sans" w:cs="Open Sans"/>
                <w:i/>
                <w:iCs/>
                <w:lang w:val="en-GB"/>
              </w:rPr>
            </w:pPr>
          </w:p>
        </w:tc>
      </w:tr>
      <w:tr w:rsidR="003079C6" w:rsidRPr="00291354" w14:paraId="187F4B20" w14:textId="77777777" w:rsidTr="00001F36">
        <w:tc>
          <w:tcPr>
            <w:tcW w:w="3969" w:type="dxa"/>
            <w:shd w:val="clear" w:color="auto" w:fill="auto"/>
          </w:tcPr>
          <w:p w14:paraId="4279C570" w14:textId="77777777" w:rsidR="003079C6" w:rsidRPr="00291354" w:rsidRDefault="003079C6" w:rsidP="00001F36">
            <w:pPr>
              <w:jc w:val="both"/>
              <w:rPr>
                <w:rFonts w:ascii="Open Sans" w:hAnsi="Open Sans" w:cs="Open Sans"/>
                <w:lang w:val="en-GB"/>
              </w:rPr>
            </w:pPr>
          </w:p>
        </w:tc>
        <w:tc>
          <w:tcPr>
            <w:tcW w:w="425" w:type="dxa"/>
            <w:shd w:val="clear" w:color="auto" w:fill="auto"/>
          </w:tcPr>
          <w:p w14:paraId="549834B9" w14:textId="77777777" w:rsidR="003079C6" w:rsidRPr="00291354" w:rsidRDefault="003079C6" w:rsidP="00001F36">
            <w:pPr>
              <w:jc w:val="both"/>
              <w:rPr>
                <w:rFonts w:ascii="Open Sans" w:hAnsi="Open Sans" w:cs="Open Sans"/>
                <w:lang w:val="en-GB"/>
              </w:rPr>
            </w:pPr>
          </w:p>
        </w:tc>
        <w:tc>
          <w:tcPr>
            <w:tcW w:w="4537" w:type="dxa"/>
            <w:shd w:val="clear" w:color="auto" w:fill="auto"/>
          </w:tcPr>
          <w:p w14:paraId="6E2B91A5" w14:textId="77777777" w:rsidR="003079C6" w:rsidRPr="00291354" w:rsidRDefault="003079C6" w:rsidP="00001F36">
            <w:pPr>
              <w:jc w:val="both"/>
              <w:rPr>
                <w:rFonts w:ascii="Open Sans" w:hAnsi="Open Sans" w:cs="Open Sans"/>
                <w:i/>
                <w:iCs/>
                <w:lang w:val="en-GB"/>
              </w:rPr>
            </w:pPr>
          </w:p>
        </w:tc>
      </w:tr>
      <w:tr w:rsidR="003079C6" w:rsidRPr="00291354" w14:paraId="2649131B" w14:textId="77777777" w:rsidTr="00001F36">
        <w:tc>
          <w:tcPr>
            <w:tcW w:w="3969" w:type="dxa"/>
          </w:tcPr>
          <w:p w14:paraId="6671B88E" w14:textId="77777777" w:rsidR="003079C6" w:rsidRPr="00291354" w:rsidRDefault="003079C6" w:rsidP="00001F36">
            <w:pPr>
              <w:jc w:val="both"/>
              <w:rPr>
                <w:rFonts w:ascii="Open Sans" w:hAnsi="Open Sans" w:cs="Open Sans"/>
                <w:lang w:val="en-GB"/>
              </w:rPr>
            </w:pPr>
            <w:r w:rsidRPr="00291354">
              <w:rPr>
                <w:rFonts w:ascii="Open Sans" w:hAnsi="Open Sans" w:cs="Open Sans"/>
                <w:lang w:val="en-GB"/>
              </w:rPr>
              <w:t>Name of the lead partner organisation (original language or English language)</w:t>
            </w:r>
          </w:p>
        </w:tc>
        <w:tc>
          <w:tcPr>
            <w:tcW w:w="425" w:type="dxa"/>
          </w:tcPr>
          <w:p w14:paraId="33C206B0" w14:textId="77777777" w:rsidR="003079C6" w:rsidRPr="00291354" w:rsidRDefault="003079C6" w:rsidP="00001F36">
            <w:pPr>
              <w:jc w:val="both"/>
              <w:rPr>
                <w:rFonts w:ascii="Open Sans" w:hAnsi="Open Sans" w:cs="Open Sans"/>
                <w:lang w:val="en-GB"/>
              </w:rPr>
            </w:pPr>
          </w:p>
        </w:tc>
        <w:tc>
          <w:tcPr>
            <w:tcW w:w="4537" w:type="dxa"/>
            <w:shd w:val="clear" w:color="auto" w:fill="D9D9D9" w:themeFill="background1" w:themeFillShade="D9"/>
          </w:tcPr>
          <w:p w14:paraId="35876561" w14:textId="77777777" w:rsidR="003079C6" w:rsidRPr="00291354" w:rsidRDefault="003079C6" w:rsidP="00001F36">
            <w:pPr>
              <w:jc w:val="both"/>
              <w:rPr>
                <w:rFonts w:ascii="Open Sans" w:hAnsi="Open Sans" w:cs="Open Sans"/>
                <w:i/>
                <w:iCs/>
                <w:lang w:val="en-GB"/>
              </w:rPr>
            </w:pPr>
            <w:r w:rsidRPr="00291354">
              <w:rPr>
                <w:rFonts w:ascii="Open Sans" w:hAnsi="Open Sans" w:cs="Open Sans"/>
                <w:i/>
                <w:iCs/>
                <w:lang w:val="en-GB"/>
              </w:rPr>
              <w:t>Pre-filled from AF</w:t>
            </w:r>
          </w:p>
        </w:tc>
      </w:tr>
      <w:tr w:rsidR="00303F83" w:rsidRPr="00291354" w14:paraId="2FE8F1FB" w14:textId="77777777" w:rsidTr="00303F83">
        <w:tc>
          <w:tcPr>
            <w:tcW w:w="3969" w:type="dxa"/>
          </w:tcPr>
          <w:p w14:paraId="7734ADBE" w14:textId="77777777" w:rsidR="00303F83" w:rsidRPr="00291354" w:rsidRDefault="00303F83" w:rsidP="00001F36">
            <w:pPr>
              <w:jc w:val="both"/>
              <w:rPr>
                <w:rFonts w:ascii="Open Sans" w:hAnsi="Open Sans" w:cs="Open Sans"/>
              </w:rPr>
            </w:pPr>
          </w:p>
        </w:tc>
        <w:tc>
          <w:tcPr>
            <w:tcW w:w="425" w:type="dxa"/>
          </w:tcPr>
          <w:p w14:paraId="3AFA3B39" w14:textId="77777777" w:rsidR="00303F83" w:rsidRPr="00291354" w:rsidRDefault="00303F83" w:rsidP="00001F36">
            <w:pPr>
              <w:jc w:val="both"/>
              <w:rPr>
                <w:rFonts w:ascii="Open Sans" w:hAnsi="Open Sans" w:cs="Open Sans"/>
              </w:rPr>
            </w:pPr>
          </w:p>
        </w:tc>
        <w:tc>
          <w:tcPr>
            <w:tcW w:w="4537" w:type="dxa"/>
            <w:shd w:val="clear" w:color="auto" w:fill="auto"/>
          </w:tcPr>
          <w:p w14:paraId="2CBED472" w14:textId="77777777" w:rsidR="00303F83" w:rsidRPr="00291354" w:rsidRDefault="00303F83" w:rsidP="00001F36">
            <w:pPr>
              <w:jc w:val="both"/>
              <w:rPr>
                <w:rFonts w:ascii="Open Sans" w:hAnsi="Open Sans" w:cs="Open Sans"/>
                <w:i/>
                <w:iCs/>
              </w:rPr>
            </w:pPr>
          </w:p>
        </w:tc>
      </w:tr>
    </w:tbl>
    <w:p w14:paraId="3890CCFE" w14:textId="12EB32F4" w:rsidR="00303F83" w:rsidRPr="003B6AA7" w:rsidRDefault="00303F83" w:rsidP="00303F83">
      <w:pPr>
        <w:pStyle w:val="Heading5"/>
        <w:pBdr>
          <w:top w:val="single" w:sz="4" w:space="1" w:color="auto"/>
          <w:bottom w:val="single" w:sz="4" w:space="1" w:color="auto"/>
        </w:pBdr>
        <w:shd w:val="clear" w:color="auto" w:fill="D9E2F3" w:themeFill="accent1" w:themeFillTint="33"/>
        <w:jc w:val="both"/>
        <w:rPr>
          <w:rFonts w:ascii="Open Sans" w:hAnsi="Open Sans" w:cs="Open Sans"/>
          <w:b/>
          <w:bCs/>
          <w:color w:val="007BA1"/>
          <w:sz w:val="22"/>
          <w:szCs w:val="22"/>
        </w:rPr>
      </w:pPr>
      <w:r>
        <w:rPr>
          <w:rFonts w:ascii="Open Sans" w:hAnsi="Open Sans" w:cs="Open Sans"/>
          <w:b/>
          <w:bCs/>
          <w:color w:val="007BA1"/>
          <w:sz w:val="22"/>
          <w:szCs w:val="22"/>
        </w:rPr>
        <w:t>Administrative compliance</w:t>
      </w:r>
    </w:p>
    <w:p w14:paraId="529F79C7" w14:textId="06DC6963" w:rsidR="000E2179" w:rsidRPr="00303F83" w:rsidRDefault="000E2179">
      <w:pPr>
        <w:rPr>
          <w:rFonts w:ascii="Franklin Gothic Book" w:hAnsi="Franklin Gothic Book"/>
          <w:sz w:val="12"/>
          <w:szCs w:val="12"/>
        </w:rPr>
      </w:pPr>
    </w:p>
    <w:p w14:paraId="66396A55" w14:textId="77777777" w:rsidR="00660C90" w:rsidRPr="00660C90" w:rsidRDefault="00A1707A" w:rsidP="00660C90">
      <w:pPr>
        <w:pStyle w:val="ListParagraph"/>
        <w:numPr>
          <w:ilvl w:val="0"/>
          <w:numId w:val="44"/>
        </w:numPr>
        <w:spacing w:after="90"/>
        <w:jc w:val="both"/>
        <w:rPr>
          <w:rFonts w:ascii="Open Sans" w:hAnsi="Open Sans" w:cs="Open Sans"/>
          <w:bCs/>
        </w:rPr>
      </w:pPr>
      <w:r>
        <w:rPr>
          <w:rFonts w:ascii="Open Sans" w:hAnsi="Open Sans" w:cs="Open Sans"/>
          <w:bCs/>
        </w:rPr>
        <w:t>The application is submitted within the related deadline provided in the call for proposal (ref. Guide for Applicants, C</w:t>
      </w:r>
      <w:r w:rsidRPr="00A1707A">
        <w:rPr>
          <w:rFonts w:ascii="Open Sans" w:hAnsi="Open Sans" w:cs="Open Sans"/>
          <w:bCs/>
        </w:rPr>
        <w:t>hapter 4</w:t>
      </w:r>
      <w:r>
        <w:rPr>
          <w:rFonts w:ascii="Open Sans" w:hAnsi="Open Sans" w:cs="Open Sans"/>
          <w:bCs/>
        </w:rPr>
        <w:t>.</w:t>
      </w:r>
      <w:r w:rsidRPr="00A1707A">
        <w:rPr>
          <w:rFonts w:ascii="Open Sans" w:hAnsi="Open Sans" w:cs="Open Sans"/>
          <w:bCs/>
        </w:rPr>
        <w:t xml:space="preserve"> </w:t>
      </w:r>
      <w:r w:rsidRPr="007A4281">
        <w:rPr>
          <w:rFonts w:ascii="Open Sans" w:hAnsi="Open Sans" w:cs="Open Sans"/>
          <w:bCs/>
          <w:i/>
          <w:iCs/>
        </w:rPr>
        <w:t>How to apply</w:t>
      </w:r>
      <w:r>
        <w:rPr>
          <w:rFonts w:ascii="Open Sans" w:hAnsi="Open Sans" w:cs="Open Sans"/>
          <w:bCs/>
        </w:rPr>
        <w:t xml:space="preserve">, </w:t>
      </w:r>
      <w:r w:rsidRPr="007A4281">
        <w:rPr>
          <w:rFonts w:ascii="Open Sans" w:hAnsi="Open Sans" w:cs="Open Sans"/>
          <w:bCs/>
        </w:rPr>
        <w:t xml:space="preserve">4.1 </w:t>
      </w:r>
      <w:r w:rsidRPr="007A4281">
        <w:rPr>
          <w:rFonts w:ascii="Open Sans" w:hAnsi="Open Sans" w:cs="Open Sans"/>
          <w:bCs/>
          <w:i/>
          <w:iCs/>
        </w:rPr>
        <w:t>Process overview</w:t>
      </w:r>
      <w:r>
        <w:rPr>
          <w:rFonts w:ascii="Open Sans" w:hAnsi="Open Sans" w:cs="Open Sans"/>
          <w:bCs/>
        </w:rPr>
        <w:t xml:space="preserve">) </w:t>
      </w:r>
      <w:r>
        <w:rPr>
          <w:rStyle w:val="CommentReference"/>
          <w:rFonts w:ascii="Open Sans" w:eastAsia="Times New Roman" w:hAnsi="Open Sans" w:cs="Open Sans"/>
          <w:sz w:val="22"/>
          <w:szCs w:val="22"/>
          <w:lang w:eastAsia="x-none"/>
        </w:rPr>
        <w:t xml:space="preserve">– </w:t>
      </w:r>
      <w:r w:rsidRPr="007B03B9">
        <w:rPr>
          <w:rFonts w:ascii="Open Sans" w:hAnsi="Open Sans" w:cs="Open Sans"/>
          <w:color w:val="4472C4" w:themeColor="accent1"/>
        </w:rPr>
        <w:t>Y</w:t>
      </w:r>
      <w:r>
        <w:rPr>
          <w:rFonts w:ascii="Open Sans" w:hAnsi="Open Sans" w:cs="Open Sans"/>
          <w:color w:val="4472C4" w:themeColor="accent1"/>
        </w:rPr>
        <w:t>ES</w:t>
      </w:r>
      <w:r w:rsidRPr="007B03B9">
        <w:rPr>
          <w:rFonts w:ascii="Open Sans" w:hAnsi="Open Sans" w:cs="Open Sans"/>
          <w:color w:val="4472C4" w:themeColor="accent1"/>
        </w:rPr>
        <w:t>/NO</w:t>
      </w:r>
    </w:p>
    <w:p w14:paraId="4E51EF30" w14:textId="788223A5" w:rsidR="00F765C8" w:rsidRPr="00660C90" w:rsidRDefault="00756F11" w:rsidP="00660C90">
      <w:pPr>
        <w:pStyle w:val="ListParagraph"/>
        <w:numPr>
          <w:ilvl w:val="0"/>
          <w:numId w:val="44"/>
        </w:numPr>
        <w:spacing w:after="90"/>
        <w:jc w:val="both"/>
        <w:rPr>
          <w:rFonts w:ascii="Open Sans" w:hAnsi="Open Sans" w:cs="Open Sans"/>
          <w:bCs/>
        </w:rPr>
      </w:pPr>
      <w:r w:rsidRPr="00660C90">
        <w:rPr>
          <w:rFonts w:ascii="Open Sans" w:hAnsi="Open Sans" w:cs="Open Sans"/>
        </w:rPr>
        <w:t xml:space="preserve">The application </w:t>
      </w:r>
      <w:r w:rsidR="00F765C8" w:rsidRPr="00660C90">
        <w:rPr>
          <w:rFonts w:ascii="Open Sans" w:hAnsi="Open Sans" w:cs="Open Sans"/>
        </w:rPr>
        <w:t>form</w:t>
      </w:r>
      <w:r w:rsidRPr="00660C90">
        <w:rPr>
          <w:rFonts w:ascii="Open Sans" w:hAnsi="Open Sans" w:cs="Open Sans"/>
        </w:rPr>
        <w:t xml:space="preserve"> is </w:t>
      </w:r>
      <w:r w:rsidR="000750E3" w:rsidRPr="00660C90">
        <w:rPr>
          <w:rFonts w:ascii="Open Sans" w:hAnsi="Open Sans" w:cs="Open Sans"/>
        </w:rPr>
        <w:t xml:space="preserve">complete and compiled </w:t>
      </w:r>
      <w:r w:rsidR="00BC1457" w:rsidRPr="00660C90">
        <w:rPr>
          <w:rFonts w:ascii="Open Sans" w:hAnsi="Open Sans" w:cs="Open Sans"/>
        </w:rPr>
        <w:t>in English</w:t>
      </w:r>
      <w:r w:rsidR="00660C90" w:rsidRPr="00660C90">
        <w:rPr>
          <w:rFonts w:ascii="Open Sans" w:hAnsi="Open Sans" w:cs="Open Sans"/>
        </w:rPr>
        <w:t xml:space="preserve">. </w:t>
      </w:r>
      <w:r w:rsidR="0075625D" w:rsidRPr="007B03B9">
        <w:rPr>
          <w:rFonts w:ascii="Open Sans" w:hAnsi="Open Sans" w:cs="Open Sans"/>
        </w:rPr>
        <w:t xml:space="preserve">Information presented in the application form is consistent </w:t>
      </w:r>
      <w:r w:rsidR="0075625D">
        <w:rPr>
          <w:rFonts w:ascii="Open Sans" w:hAnsi="Open Sans" w:cs="Open Sans"/>
        </w:rPr>
        <w:t>with the data provided</w:t>
      </w:r>
      <w:r w:rsidR="0075625D" w:rsidRPr="007B03B9">
        <w:rPr>
          <w:rFonts w:ascii="Open Sans" w:hAnsi="Open Sans" w:cs="Open Sans"/>
        </w:rPr>
        <w:t xml:space="preserve"> in</w:t>
      </w:r>
      <w:r w:rsidR="0075625D">
        <w:rPr>
          <w:rFonts w:ascii="Open Sans" w:hAnsi="Open Sans" w:cs="Open Sans"/>
        </w:rPr>
        <w:t xml:space="preserve"> its</w:t>
      </w:r>
      <w:r w:rsidR="0075625D" w:rsidRPr="007B03B9">
        <w:rPr>
          <w:rFonts w:ascii="Open Sans" w:hAnsi="Open Sans" w:cs="Open Sans"/>
        </w:rPr>
        <w:t xml:space="preserve"> annexes</w:t>
      </w:r>
      <w:r w:rsidR="0075625D">
        <w:rPr>
          <w:rFonts w:ascii="Open Sans" w:hAnsi="Open Sans" w:cs="Open Sans"/>
        </w:rPr>
        <w:t>:</w:t>
      </w:r>
      <w:r w:rsidR="0075625D" w:rsidRPr="007B03B9">
        <w:rPr>
          <w:rFonts w:ascii="Open Sans" w:hAnsi="Open Sans" w:cs="Open Sans"/>
        </w:rPr>
        <w:t xml:space="preserve"> e.g., partner names, etc.</w:t>
      </w:r>
      <w:r w:rsidR="0075625D">
        <w:rPr>
          <w:rFonts w:ascii="Open Sans" w:hAnsi="Open Sans" w:cs="Open Sans"/>
        </w:rPr>
        <w:t xml:space="preserve"> </w:t>
      </w:r>
      <w:r w:rsidR="00660C90" w:rsidRPr="00660C90">
        <w:rPr>
          <w:rFonts w:ascii="Open Sans" w:hAnsi="Open Sans" w:cs="Open Sans"/>
        </w:rPr>
        <w:t>If applicable, annexes/documents issued by third parties, in other languages than required, are accompanied by their translation, in their entirety or only for the relevant provisions (ref. Application form and Application annexes</w:t>
      </w:r>
      <w:r w:rsidR="00660C90" w:rsidRPr="00660C90">
        <w:rPr>
          <w:rStyle w:val="CommentReference"/>
          <w:rFonts w:ascii="Open Sans" w:eastAsia="Times New Roman" w:hAnsi="Open Sans" w:cs="Open Sans"/>
          <w:sz w:val="22"/>
          <w:szCs w:val="22"/>
          <w:lang w:eastAsia="x-none"/>
        </w:rPr>
        <w:t xml:space="preserve">) </w:t>
      </w:r>
      <w:r w:rsidR="00660C90" w:rsidRPr="00660C90">
        <w:rPr>
          <w:rFonts w:ascii="Open Sans" w:hAnsi="Open Sans" w:cs="Open Sans"/>
        </w:rPr>
        <w:t>–</w:t>
      </w:r>
      <w:r w:rsidR="00F765C8" w:rsidRPr="00660C90">
        <w:rPr>
          <w:rStyle w:val="CommentReference"/>
          <w:rFonts w:ascii="Open Sans" w:eastAsia="Times New Roman" w:hAnsi="Open Sans" w:cs="Open Sans"/>
          <w:sz w:val="22"/>
          <w:szCs w:val="22"/>
          <w:lang w:eastAsia="x-none"/>
        </w:rPr>
        <w:t xml:space="preserve"> </w:t>
      </w:r>
      <w:r w:rsidR="00F765C8" w:rsidRPr="00660C90">
        <w:rPr>
          <w:rFonts w:ascii="Open Sans" w:hAnsi="Open Sans" w:cs="Open Sans"/>
          <w:color w:val="4472C4" w:themeColor="accent1"/>
        </w:rPr>
        <w:t>YES/NO</w:t>
      </w:r>
    </w:p>
    <w:p w14:paraId="11043AE4" w14:textId="1F0F5359" w:rsidR="00154120" w:rsidRPr="00F765C8" w:rsidRDefault="00F02C70" w:rsidP="00057482">
      <w:pPr>
        <w:pStyle w:val="ListParagraph"/>
        <w:numPr>
          <w:ilvl w:val="0"/>
          <w:numId w:val="44"/>
        </w:numPr>
        <w:spacing w:after="90"/>
        <w:ind w:left="270" w:hanging="270"/>
        <w:contextualSpacing w:val="0"/>
        <w:jc w:val="both"/>
        <w:rPr>
          <w:rFonts w:ascii="Open Sans" w:hAnsi="Open Sans" w:cs="Open Sans"/>
          <w:bCs/>
        </w:rPr>
      </w:pPr>
      <w:r w:rsidRPr="00F765C8">
        <w:rPr>
          <w:rFonts w:ascii="Open Sans" w:hAnsi="Open Sans" w:cs="Open Sans"/>
        </w:rPr>
        <w:t>Manda</w:t>
      </w:r>
      <w:r w:rsidR="00154120" w:rsidRPr="00F765C8">
        <w:rPr>
          <w:rFonts w:ascii="Open Sans" w:hAnsi="Open Sans" w:cs="Open Sans"/>
        </w:rPr>
        <w:t>tory annexes</w:t>
      </w:r>
      <w:r w:rsidR="00757FDB" w:rsidRPr="00F765C8">
        <w:rPr>
          <w:rFonts w:ascii="Open Sans" w:hAnsi="Open Sans" w:cs="Open Sans"/>
        </w:rPr>
        <w:t xml:space="preserve"> a</w:t>
      </w:r>
      <w:r w:rsidR="00970F3C" w:rsidRPr="00F765C8">
        <w:rPr>
          <w:rFonts w:ascii="Open Sans" w:hAnsi="Open Sans" w:cs="Open Sans"/>
        </w:rPr>
        <w:t xml:space="preserve">s provided for in the Guide for Applicants, section 4.2, </w:t>
      </w:r>
      <w:r w:rsidR="00154120" w:rsidRPr="00F765C8">
        <w:rPr>
          <w:rFonts w:ascii="Open Sans" w:hAnsi="Open Sans" w:cs="Open Sans"/>
        </w:rPr>
        <w:t xml:space="preserve">are attached to the application form and provided templates are used, where applicable (ref. Application </w:t>
      </w:r>
      <w:r w:rsidR="005A50F7" w:rsidRPr="00F765C8">
        <w:rPr>
          <w:rFonts w:ascii="Open Sans" w:hAnsi="Open Sans" w:cs="Open Sans"/>
        </w:rPr>
        <w:t>package</w:t>
      </w:r>
      <w:r w:rsidR="00154120" w:rsidRPr="00F765C8">
        <w:rPr>
          <w:rFonts w:ascii="Open Sans" w:hAnsi="Open Sans" w:cs="Open Sans"/>
        </w:rPr>
        <w:t>):</w:t>
      </w:r>
    </w:p>
    <w:p w14:paraId="0B543536" w14:textId="29FD3B26" w:rsidR="00154120" w:rsidRPr="007A4281" w:rsidRDefault="00154120" w:rsidP="00660C90">
      <w:pPr>
        <w:pStyle w:val="ListParagraph"/>
        <w:numPr>
          <w:ilvl w:val="1"/>
          <w:numId w:val="44"/>
        </w:numPr>
        <w:spacing w:after="90"/>
        <w:ind w:left="709"/>
        <w:jc w:val="both"/>
        <w:rPr>
          <w:rFonts w:ascii="Open Sans" w:hAnsi="Open Sans" w:cs="Open Sans"/>
        </w:rPr>
      </w:pPr>
      <w:r>
        <w:rPr>
          <w:rFonts w:ascii="Open Sans" w:hAnsi="Open Sans" w:cs="Open Sans"/>
        </w:rPr>
        <w:t>P</w:t>
      </w:r>
      <w:r w:rsidRPr="00154120">
        <w:rPr>
          <w:rFonts w:ascii="Open Sans" w:hAnsi="Open Sans" w:cs="Open Sans"/>
        </w:rPr>
        <w:t>roject (</w:t>
      </w:r>
      <w:r>
        <w:rPr>
          <w:rFonts w:ascii="Open Sans" w:hAnsi="Open Sans" w:cs="Open Sans"/>
        </w:rPr>
        <w:t>L</w:t>
      </w:r>
      <w:r w:rsidRPr="00154120">
        <w:rPr>
          <w:rFonts w:ascii="Open Sans" w:hAnsi="Open Sans" w:cs="Open Sans"/>
        </w:rPr>
        <w:t>ead) applicant declaration (</w:t>
      </w:r>
      <w:r>
        <w:rPr>
          <w:rFonts w:ascii="Open Sans" w:hAnsi="Open Sans" w:cs="Open Sans"/>
        </w:rPr>
        <w:t xml:space="preserve">ref. </w:t>
      </w:r>
      <w:r w:rsidRPr="00154120">
        <w:rPr>
          <w:rFonts w:ascii="Open Sans" w:hAnsi="Open Sans" w:cs="Open Sans"/>
        </w:rPr>
        <w:t>Application annexes</w:t>
      </w:r>
      <w:r w:rsidR="00D13950">
        <w:rPr>
          <w:rFonts w:ascii="Open Sans" w:hAnsi="Open Sans" w:cs="Open Sans"/>
        </w:rPr>
        <w:t>, Annex 1</w:t>
      </w:r>
      <w:r w:rsidRPr="00154120">
        <w:rPr>
          <w:rFonts w:ascii="Open Sans" w:hAnsi="Open Sans" w:cs="Open Sans"/>
        </w:rPr>
        <w:t xml:space="preserve">). </w:t>
      </w:r>
      <w:r>
        <w:rPr>
          <w:rStyle w:val="CommentReference"/>
          <w:rFonts w:ascii="Open Sans" w:eastAsia="Times New Roman" w:hAnsi="Open Sans" w:cs="Open Sans"/>
          <w:sz w:val="22"/>
          <w:szCs w:val="22"/>
          <w:lang w:eastAsia="x-none"/>
        </w:rPr>
        <w:t xml:space="preserve">– </w:t>
      </w:r>
      <w:r w:rsidRPr="007B03B9">
        <w:rPr>
          <w:rFonts w:ascii="Open Sans" w:hAnsi="Open Sans" w:cs="Open Sans"/>
          <w:color w:val="4472C4" w:themeColor="accent1"/>
        </w:rPr>
        <w:t>Y</w:t>
      </w:r>
      <w:r>
        <w:rPr>
          <w:rFonts w:ascii="Open Sans" w:hAnsi="Open Sans" w:cs="Open Sans"/>
          <w:color w:val="4472C4" w:themeColor="accent1"/>
        </w:rPr>
        <w:t>ES</w:t>
      </w:r>
      <w:r w:rsidRPr="007B03B9">
        <w:rPr>
          <w:rFonts w:ascii="Open Sans" w:hAnsi="Open Sans" w:cs="Open Sans"/>
          <w:color w:val="4472C4" w:themeColor="accent1"/>
        </w:rPr>
        <w:t>/NO</w:t>
      </w:r>
    </w:p>
    <w:p w14:paraId="388A0B92" w14:textId="6C30880E" w:rsidR="00154120" w:rsidRPr="00154120" w:rsidRDefault="00154120" w:rsidP="00660C90">
      <w:pPr>
        <w:pStyle w:val="ListParagraph"/>
        <w:numPr>
          <w:ilvl w:val="1"/>
          <w:numId w:val="44"/>
        </w:numPr>
        <w:spacing w:after="90"/>
        <w:ind w:left="709"/>
        <w:jc w:val="both"/>
        <w:rPr>
          <w:rFonts w:ascii="Open Sans" w:hAnsi="Open Sans" w:cs="Open Sans"/>
        </w:rPr>
      </w:pPr>
      <w:r w:rsidRPr="00154120">
        <w:rPr>
          <w:rFonts w:ascii="Open Sans" w:hAnsi="Open Sans" w:cs="Open Sans"/>
        </w:rPr>
        <w:t>Copy of the establishing documents of the Applicants</w:t>
      </w:r>
      <w:r w:rsidR="00660C90">
        <w:rPr>
          <w:rFonts w:ascii="Open Sans" w:hAnsi="Open Sans" w:cs="Open Sans"/>
        </w:rPr>
        <w:t xml:space="preserve"> -</w:t>
      </w:r>
      <w:r w:rsidR="006E13EC">
        <w:rPr>
          <w:rFonts w:ascii="Open Sans" w:hAnsi="Open Sans" w:cs="Open Sans"/>
        </w:rPr>
        <w:t xml:space="preserve">EN </w:t>
      </w:r>
      <w:r w:rsidR="00660C90" w:rsidRPr="007A4281">
        <w:rPr>
          <w:rFonts w:ascii="Open Sans" w:hAnsi="Open Sans" w:cs="Open Sans"/>
        </w:rPr>
        <w:t>excerpt</w:t>
      </w:r>
      <w:r>
        <w:rPr>
          <w:rFonts w:ascii="Open Sans" w:hAnsi="Open Sans" w:cs="Open Sans"/>
        </w:rPr>
        <w:t xml:space="preserve"> </w:t>
      </w:r>
      <w:r w:rsidR="00D13950">
        <w:rPr>
          <w:rFonts w:ascii="Open Sans" w:hAnsi="Open Sans" w:cs="Open Sans"/>
        </w:rPr>
        <w:t>(ref. Application annexes)</w:t>
      </w:r>
      <w:r>
        <w:rPr>
          <w:rFonts w:ascii="Open Sans" w:hAnsi="Open Sans" w:cs="Open Sans"/>
        </w:rPr>
        <w:t xml:space="preserve"> </w:t>
      </w:r>
      <w:r>
        <w:rPr>
          <w:rStyle w:val="CommentReference"/>
          <w:rFonts w:ascii="Open Sans" w:eastAsia="Times New Roman" w:hAnsi="Open Sans" w:cs="Open Sans"/>
          <w:sz w:val="22"/>
          <w:szCs w:val="22"/>
          <w:lang w:eastAsia="x-none"/>
        </w:rPr>
        <w:t xml:space="preserve">– </w:t>
      </w:r>
      <w:r w:rsidRPr="007B03B9">
        <w:rPr>
          <w:rFonts w:ascii="Open Sans" w:hAnsi="Open Sans" w:cs="Open Sans"/>
          <w:color w:val="4472C4" w:themeColor="accent1"/>
        </w:rPr>
        <w:t>Y</w:t>
      </w:r>
      <w:r>
        <w:rPr>
          <w:rFonts w:ascii="Open Sans" w:hAnsi="Open Sans" w:cs="Open Sans"/>
          <w:color w:val="4472C4" w:themeColor="accent1"/>
        </w:rPr>
        <w:t>ES</w:t>
      </w:r>
      <w:r w:rsidRPr="007B03B9">
        <w:rPr>
          <w:rFonts w:ascii="Open Sans" w:hAnsi="Open Sans" w:cs="Open Sans"/>
          <w:color w:val="4472C4" w:themeColor="accent1"/>
        </w:rPr>
        <w:t>/NO</w:t>
      </w:r>
      <w:r w:rsidR="00D13950">
        <w:rPr>
          <w:rFonts w:ascii="Open Sans" w:hAnsi="Open Sans" w:cs="Open Sans"/>
          <w:color w:val="4472C4" w:themeColor="accent1"/>
        </w:rPr>
        <w:t>/NA</w:t>
      </w:r>
    </w:p>
    <w:p w14:paraId="3475AC32" w14:textId="1C6EBA3B" w:rsidR="00154120" w:rsidRPr="00970F3C" w:rsidRDefault="00154120" w:rsidP="00660C90">
      <w:pPr>
        <w:pStyle w:val="ListParagraph"/>
        <w:numPr>
          <w:ilvl w:val="1"/>
          <w:numId w:val="44"/>
        </w:numPr>
        <w:spacing w:after="90"/>
        <w:ind w:left="709"/>
        <w:jc w:val="both"/>
        <w:rPr>
          <w:rFonts w:ascii="Open Sans" w:hAnsi="Open Sans" w:cs="Open Sans"/>
        </w:rPr>
      </w:pPr>
      <w:r w:rsidRPr="00154120">
        <w:rPr>
          <w:rFonts w:ascii="Open Sans" w:hAnsi="Open Sans" w:cs="Open Sans"/>
        </w:rPr>
        <w:t xml:space="preserve">The official statement of the relevant decision-making body regarding the support of the project and the availability of the own contribution for the planned investment, during the implementation of the </w:t>
      </w:r>
      <w:r w:rsidR="00F765C8" w:rsidRPr="00154120">
        <w:rPr>
          <w:rFonts w:ascii="Open Sans" w:hAnsi="Open Sans" w:cs="Open Sans"/>
        </w:rPr>
        <w:t>project</w:t>
      </w:r>
      <w:r w:rsidR="00F765C8">
        <w:rPr>
          <w:rFonts w:ascii="Open Sans" w:hAnsi="Open Sans" w:cs="Open Sans"/>
        </w:rPr>
        <w:t xml:space="preserve">, </w:t>
      </w:r>
      <w:proofErr w:type="gramStart"/>
      <w:r w:rsidR="00F765C8" w:rsidRPr="00154120">
        <w:rPr>
          <w:rFonts w:ascii="Open Sans" w:hAnsi="Open Sans" w:cs="Open Sans"/>
        </w:rPr>
        <w:t>e.g.</w:t>
      </w:r>
      <w:proofErr w:type="gramEnd"/>
      <w:r w:rsidRPr="00154120">
        <w:rPr>
          <w:rFonts w:ascii="Open Sans" w:hAnsi="Open Sans" w:cs="Open Sans"/>
        </w:rPr>
        <w:t xml:space="preserve"> County Council Decision, Local Council Decision, Board of Directors Decision, authorised person</w:t>
      </w:r>
      <w:r w:rsidR="00D13950">
        <w:rPr>
          <w:rFonts w:ascii="Open Sans" w:hAnsi="Open Sans" w:cs="Open Sans"/>
        </w:rPr>
        <w:t>,</w:t>
      </w:r>
      <w:r w:rsidRPr="00154120">
        <w:rPr>
          <w:rFonts w:ascii="Open Sans" w:hAnsi="Open Sans" w:cs="Open Sans"/>
        </w:rPr>
        <w:t xml:space="preserve"> etc.</w:t>
      </w:r>
      <w:r w:rsidR="00B908F6">
        <w:rPr>
          <w:rFonts w:ascii="Open Sans" w:hAnsi="Open Sans" w:cs="Open Sans"/>
        </w:rPr>
        <w:t xml:space="preserve"> (ref. Application annexes)</w:t>
      </w:r>
      <w:r w:rsidRPr="00154120">
        <w:rPr>
          <w:rFonts w:ascii="Open Sans" w:hAnsi="Open Sans" w:cs="Open Sans"/>
        </w:rPr>
        <w:t xml:space="preserve"> – </w:t>
      </w:r>
      <w:r w:rsidRPr="00154120">
        <w:rPr>
          <w:rFonts w:ascii="Open Sans" w:hAnsi="Open Sans" w:cs="Open Sans"/>
          <w:color w:val="4472C4" w:themeColor="accent1"/>
        </w:rPr>
        <w:t>YES/NO</w:t>
      </w:r>
    </w:p>
    <w:p w14:paraId="208BDA0C" w14:textId="78023CF0" w:rsidR="005A50F7" w:rsidRPr="007A4281" w:rsidRDefault="005A50F7" w:rsidP="00660C90">
      <w:pPr>
        <w:pStyle w:val="ListParagraph"/>
        <w:numPr>
          <w:ilvl w:val="1"/>
          <w:numId w:val="44"/>
        </w:numPr>
        <w:spacing w:after="90"/>
        <w:ind w:left="709"/>
        <w:jc w:val="both"/>
        <w:rPr>
          <w:rFonts w:ascii="Open Sans" w:hAnsi="Open Sans" w:cs="Open Sans"/>
        </w:rPr>
      </w:pPr>
      <w:r w:rsidRPr="007A4281">
        <w:rPr>
          <w:rFonts w:ascii="Open Sans" w:hAnsi="Open Sans" w:cs="Open Sans"/>
        </w:rPr>
        <w:t>The job descriptions</w:t>
      </w:r>
      <w:r w:rsidR="00303F83">
        <w:rPr>
          <w:rFonts w:ascii="Open Sans" w:hAnsi="Open Sans" w:cs="Open Sans"/>
        </w:rPr>
        <w:t>/CVs</w:t>
      </w:r>
      <w:r w:rsidRPr="007A4281">
        <w:rPr>
          <w:rFonts w:ascii="Open Sans" w:hAnsi="Open Sans" w:cs="Open Sans"/>
        </w:rPr>
        <w:t xml:space="preserve"> for all positions included in the proposed management team AND/OR the Terms of references in case the management is externalized are attached (ref. Application </w:t>
      </w:r>
      <w:r w:rsidR="00B908F6">
        <w:rPr>
          <w:rFonts w:ascii="Open Sans" w:hAnsi="Open Sans" w:cs="Open Sans"/>
        </w:rPr>
        <w:t>annexes</w:t>
      </w:r>
      <w:r w:rsidRPr="007A4281">
        <w:rPr>
          <w:rFonts w:ascii="Open Sans" w:hAnsi="Open Sans" w:cs="Open Sans"/>
        </w:rPr>
        <w:t xml:space="preserve">) – </w:t>
      </w:r>
      <w:bookmarkStart w:id="0" w:name="_Hlk127438567"/>
      <w:r w:rsidRPr="007A4281">
        <w:rPr>
          <w:rFonts w:ascii="Open Sans" w:hAnsi="Open Sans" w:cs="Open Sans"/>
          <w:color w:val="4472C4" w:themeColor="accent1"/>
        </w:rPr>
        <w:t>YES/NO/NA</w:t>
      </w:r>
      <w:r w:rsidR="00B908F6">
        <w:rPr>
          <w:rFonts w:ascii="Open Sans" w:hAnsi="Open Sans" w:cs="Open Sans"/>
          <w:color w:val="4472C4" w:themeColor="accent1"/>
        </w:rPr>
        <w:t xml:space="preserve"> </w:t>
      </w:r>
      <w:bookmarkEnd w:id="0"/>
    </w:p>
    <w:p w14:paraId="4D9A544C" w14:textId="20C2638A" w:rsidR="00D13950" w:rsidRPr="00303F83" w:rsidRDefault="00D13950" w:rsidP="00660C90">
      <w:pPr>
        <w:pStyle w:val="ListParagraph"/>
        <w:numPr>
          <w:ilvl w:val="1"/>
          <w:numId w:val="44"/>
        </w:numPr>
        <w:spacing w:after="90"/>
        <w:ind w:left="709"/>
        <w:jc w:val="both"/>
        <w:rPr>
          <w:rFonts w:ascii="Open Sans" w:hAnsi="Open Sans" w:cs="Open Sans"/>
        </w:rPr>
      </w:pPr>
      <w:r w:rsidRPr="00D13950">
        <w:rPr>
          <w:rFonts w:ascii="Open Sans" w:hAnsi="Open Sans" w:cs="Open Sans"/>
        </w:rPr>
        <w:t>State-aid-self-</w:t>
      </w:r>
      <w:r>
        <w:rPr>
          <w:rFonts w:ascii="Open Sans" w:hAnsi="Open Sans" w:cs="Open Sans"/>
        </w:rPr>
        <w:t xml:space="preserve">assessment </w:t>
      </w:r>
      <w:r w:rsidRPr="00254A43">
        <w:rPr>
          <w:rFonts w:ascii="Open Sans" w:hAnsi="Open Sans" w:cs="Open Sans"/>
        </w:rPr>
        <w:t xml:space="preserve">(ref. Application </w:t>
      </w:r>
      <w:r w:rsidR="00B908F6">
        <w:rPr>
          <w:rFonts w:ascii="Open Sans" w:hAnsi="Open Sans" w:cs="Open Sans"/>
        </w:rPr>
        <w:t>annexes, Annex 2</w:t>
      </w:r>
      <w:r w:rsidR="00303F83">
        <w:rPr>
          <w:rFonts w:ascii="Open Sans" w:hAnsi="Open Sans" w:cs="Open Sans"/>
        </w:rPr>
        <w:t>/Annex 3/Annex 4</w:t>
      </w:r>
      <w:r w:rsidRPr="00254A43">
        <w:rPr>
          <w:rFonts w:ascii="Open Sans" w:hAnsi="Open Sans" w:cs="Open Sans"/>
        </w:rPr>
        <w:t>)</w:t>
      </w:r>
      <w:r w:rsidR="00B908F6">
        <w:rPr>
          <w:rFonts w:ascii="Open Sans" w:hAnsi="Open Sans" w:cs="Open Sans"/>
        </w:rPr>
        <w:t xml:space="preserve"> </w:t>
      </w:r>
      <w:r w:rsidR="00B908F6" w:rsidRPr="00254A43">
        <w:rPr>
          <w:rFonts w:ascii="Open Sans" w:hAnsi="Open Sans" w:cs="Open Sans"/>
        </w:rPr>
        <w:t xml:space="preserve">– </w:t>
      </w:r>
      <w:r w:rsidR="00B908F6" w:rsidRPr="00254A43">
        <w:rPr>
          <w:rFonts w:ascii="Open Sans" w:hAnsi="Open Sans" w:cs="Open Sans"/>
          <w:color w:val="4472C4" w:themeColor="accent1"/>
        </w:rPr>
        <w:t>YES/NO</w:t>
      </w:r>
    </w:p>
    <w:p w14:paraId="24D7BB61" w14:textId="77777777" w:rsidR="000C5B55" w:rsidRPr="002978BB" w:rsidRDefault="000C5B55" w:rsidP="008F5FDF">
      <w:pPr>
        <w:pStyle w:val="ListParagraph"/>
        <w:numPr>
          <w:ilvl w:val="1"/>
          <w:numId w:val="44"/>
        </w:numPr>
        <w:spacing w:after="90"/>
        <w:ind w:left="720"/>
        <w:jc w:val="both"/>
        <w:rPr>
          <w:rFonts w:ascii="Open Sans" w:hAnsi="Open Sans" w:cs="Open Sans"/>
        </w:rPr>
      </w:pPr>
      <w:r w:rsidRPr="002978BB">
        <w:rPr>
          <w:rFonts w:ascii="Open Sans" w:hAnsi="Open Sans" w:cs="Open Sans"/>
        </w:rPr>
        <w:t xml:space="preserve">Commitment </w:t>
      </w:r>
      <w:r w:rsidRPr="00CD3D8A">
        <w:rPr>
          <w:rFonts w:ascii="Open Sans" w:hAnsi="Open Sans" w:cs="Open Sans"/>
        </w:rPr>
        <w:t>(</w:t>
      </w:r>
      <w:proofErr w:type="gramStart"/>
      <w:r w:rsidRPr="00CD3D8A">
        <w:rPr>
          <w:rFonts w:ascii="Open Sans" w:hAnsi="Open Sans" w:cs="Open Sans"/>
        </w:rPr>
        <w:t>e.g.</w:t>
      </w:r>
      <w:proofErr w:type="gramEnd"/>
      <w:r w:rsidRPr="00CD3D8A">
        <w:rPr>
          <w:rFonts w:ascii="Open Sans" w:hAnsi="Open Sans" w:cs="Open Sans"/>
        </w:rPr>
        <w:t xml:space="preserve"> letter, strategy, legislation) </w:t>
      </w:r>
      <w:r w:rsidRPr="002978BB">
        <w:rPr>
          <w:rFonts w:ascii="Open Sans" w:hAnsi="Open Sans" w:cs="Open Sans"/>
        </w:rPr>
        <w:t xml:space="preserve">of the relevant authority/body </w:t>
      </w:r>
      <w:r>
        <w:rPr>
          <w:rFonts w:ascii="Open Sans" w:hAnsi="Open Sans" w:cs="Open Sans"/>
        </w:rPr>
        <w:t>(</w:t>
      </w:r>
      <w:r w:rsidRPr="002978BB">
        <w:rPr>
          <w:rFonts w:ascii="Open Sans" w:hAnsi="Open Sans" w:cs="Open Sans"/>
        </w:rPr>
        <w:t>e.g., Local/county council decisions</w:t>
      </w:r>
      <w:r>
        <w:rPr>
          <w:rFonts w:ascii="Open Sans" w:hAnsi="Open Sans" w:cs="Open Sans"/>
        </w:rPr>
        <w:t>)</w:t>
      </w:r>
      <w:r w:rsidRPr="002978BB">
        <w:rPr>
          <w:rFonts w:ascii="Open Sans" w:hAnsi="Open Sans" w:cs="Open Sans"/>
        </w:rPr>
        <w:t xml:space="preserve"> </w:t>
      </w:r>
      <w:r w:rsidRPr="00CD3D8A">
        <w:rPr>
          <w:rFonts w:ascii="Open Sans" w:hAnsi="Open Sans" w:cs="Open Sans"/>
        </w:rPr>
        <w:t>on the need for the investment covered by the feasibility study to be financed from the programme</w:t>
      </w:r>
      <w:r>
        <w:rPr>
          <w:rFonts w:ascii="Open Sans" w:hAnsi="Open Sans" w:cs="Open Sans"/>
        </w:rPr>
        <w:t xml:space="preserve"> in </w:t>
      </w:r>
      <w:r w:rsidRPr="002978BB">
        <w:rPr>
          <w:rFonts w:ascii="Open Sans" w:hAnsi="Open Sans" w:cs="Open Sans"/>
        </w:rPr>
        <w:t xml:space="preserve">case of projects involving exclusively the elaboration of technical plans/studies </w:t>
      </w:r>
      <w:r>
        <w:rPr>
          <w:rFonts w:ascii="Open Sans" w:hAnsi="Open Sans" w:cs="Open Sans"/>
        </w:rPr>
        <w:t xml:space="preserve">- </w:t>
      </w:r>
      <w:r w:rsidRPr="007A4281">
        <w:rPr>
          <w:rFonts w:ascii="Open Sans" w:hAnsi="Open Sans" w:cs="Open Sans"/>
          <w:color w:val="4472C4" w:themeColor="accent1"/>
        </w:rPr>
        <w:t>YES/NO/NA</w:t>
      </w:r>
    </w:p>
    <w:p w14:paraId="727B0224" w14:textId="77777777" w:rsidR="002978BB" w:rsidRPr="007A4281" w:rsidRDefault="002978BB" w:rsidP="002978BB">
      <w:pPr>
        <w:pStyle w:val="ListParagraph"/>
        <w:spacing w:after="90"/>
        <w:ind w:left="709"/>
        <w:jc w:val="both"/>
        <w:rPr>
          <w:rFonts w:ascii="Open Sans" w:hAnsi="Open Sans" w:cs="Open Sans"/>
        </w:rPr>
      </w:pPr>
    </w:p>
    <w:p w14:paraId="6DA36740" w14:textId="7E558543" w:rsidR="00B660F0" w:rsidRPr="007A4281" w:rsidRDefault="00B660F0" w:rsidP="000611A6">
      <w:pPr>
        <w:spacing w:after="90"/>
        <w:jc w:val="both"/>
        <w:rPr>
          <w:rFonts w:ascii="Open Sans" w:hAnsi="Open Sans" w:cs="Open Sans"/>
          <w:b/>
          <w:bCs/>
        </w:rPr>
      </w:pPr>
      <w:r w:rsidRPr="007A4281">
        <w:rPr>
          <w:rFonts w:ascii="Open Sans" w:hAnsi="Open Sans" w:cs="Open Sans"/>
          <w:b/>
          <w:bCs/>
        </w:rPr>
        <w:lastRenderedPageBreak/>
        <w:t xml:space="preserve">For </w:t>
      </w:r>
      <w:r>
        <w:rPr>
          <w:rFonts w:ascii="Open Sans" w:hAnsi="Open Sans" w:cs="Open Sans"/>
          <w:b/>
          <w:bCs/>
        </w:rPr>
        <w:t xml:space="preserve">hard </w:t>
      </w:r>
      <w:r w:rsidRPr="007A4281">
        <w:rPr>
          <w:rFonts w:ascii="Open Sans" w:hAnsi="Open Sans" w:cs="Open Sans"/>
          <w:b/>
          <w:bCs/>
        </w:rPr>
        <w:t>projects</w:t>
      </w:r>
      <w:r>
        <w:rPr>
          <w:rFonts w:ascii="Open Sans" w:hAnsi="Open Sans" w:cs="Open Sans"/>
          <w:b/>
          <w:bCs/>
        </w:rPr>
        <w:t xml:space="preserve"> with</w:t>
      </w:r>
      <w:r w:rsidRPr="00B660F0">
        <w:rPr>
          <w:rFonts w:ascii="Open Sans" w:hAnsi="Open Sans" w:cs="Open Sans"/>
          <w:b/>
          <w:bCs/>
        </w:rPr>
        <w:t xml:space="preserve"> infrastructure component</w:t>
      </w:r>
      <w:r w:rsidRPr="007A4281">
        <w:rPr>
          <w:rFonts w:ascii="Open Sans" w:hAnsi="Open Sans" w:cs="Open Sans"/>
          <w:b/>
          <w:bCs/>
        </w:rPr>
        <w:t xml:space="preserve"> (see Annex B)</w:t>
      </w:r>
      <w:r>
        <w:rPr>
          <w:rFonts w:ascii="Open Sans" w:hAnsi="Open Sans" w:cs="Open Sans"/>
          <w:b/>
          <w:bCs/>
        </w:rPr>
        <w:t>:</w:t>
      </w:r>
    </w:p>
    <w:p w14:paraId="46CFFDAA" w14:textId="0482FE0B" w:rsidR="000611A6" w:rsidRPr="0075625D" w:rsidRDefault="00321D30" w:rsidP="008F5FDF">
      <w:pPr>
        <w:pStyle w:val="ListParagraph"/>
        <w:numPr>
          <w:ilvl w:val="1"/>
          <w:numId w:val="44"/>
        </w:numPr>
        <w:jc w:val="both"/>
        <w:rPr>
          <w:rFonts w:ascii="Open Sans" w:hAnsi="Open Sans" w:cs="Open Sans"/>
          <w:color w:val="4472C4" w:themeColor="accent1"/>
        </w:rPr>
      </w:pPr>
      <w:r w:rsidRPr="0075625D">
        <w:rPr>
          <w:rFonts w:ascii="Open Sans" w:hAnsi="Open Sans" w:cs="Open Sans"/>
        </w:rPr>
        <w:t>Title deeds</w:t>
      </w:r>
      <w:r w:rsidR="000611A6" w:rsidRPr="0075625D">
        <w:rPr>
          <w:rFonts w:ascii="Open Sans" w:hAnsi="Open Sans" w:cs="Open Sans"/>
        </w:rPr>
        <w:t xml:space="preserve"> and a written statement that the land and / or building / item of infrastructure is free of any encumbrances, not the object of a pending litigation, not the object of a claim according to the relevant national legislation </w:t>
      </w:r>
      <w:r w:rsidR="000611A6" w:rsidRPr="000611A6">
        <w:rPr>
          <w:rFonts w:ascii="Open Sans" w:hAnsi="Open Sans" w:cs="Open Sans"/>
        </w:rPr>
        <w:t xml:space="preserve">– </w:t>
      </w:r>
      <w:r w:rsidR="000611A6" w:rsidRPr="000611A6">
        <w:rPr>
          <w:rFonts w:ascii="Open Sans" w:hAnsi="Open Sans" w:cs="Open Sans"/>
          <w:color w:val="4472C4" w:themeColor="accent1"/>
        </w:rPr>
        <w:t>YES/NO/NA</w:t>
      </w:r>
    </w:p>
    <w:p w14:paraId="12ECA236" w14:textId="304AF61A" w:rsidR="00B660F0" w:rsidRPr="0075625D" w:rsidRDefault="000611A6" w:rsidP="008F5FDF">
      <w:pPr>
        <w:pStyle w:val="ListParagraph"/>
        <w:numPr>
          <w:ilvl w:val="1"/>
          <w:numId w:val="44"/>
        </w:numPr>
        <w:jc w:val="both"/>
        <w:rPr>
          <w:rFonts w:ascii="Open Sans" w:hAnsi="Open Sans" w:cs="Open Sans"/>
        </w:rPr>
      </w:pPr>
      <w:r w:rsidRPr="0075625D">
        <w:rPr>
          <w:rFonts w:ascii="Open Sans" w:hAnsi="Open Sans" w:cs="Open Sans"/>
        </w:rPr>
        <w:t xml:space="preserve">In case the applicant is not the rightful owner, the relevant title deeds must be accompanied by </w:t>
      </w:r>
      <w:r w:rsidR="00BC17B7" w:rsidRPr="0075625D">
        <w:rPr>
          <w:rFonts w:ascii="Open Sans" w:hAnsi="Open Sans" w:cs="Open Sans"/>
        </w:rPr>
        <w:t>d</w:t>
      </w:r>
      <w:r w:rsidR="00321D30" w:rsidRPr="0075625D">
        <w:rPr>
          <w:rFonts w:ascii="Open Sans" w:hAnsi="Open Sans" w:cs="Open Sans"/>
        </w:rPr>
        <w:t>ocuments providing information regarding the ownership</w:t>
      </w:r>
      <w:r w:rsidR="0066215F" w:rsidRPr="0075625D">
        <w:rPr>
          <w:rStyle w:val="FootnoteReference"/>
          <w:rFonts w:ascii="Open Sans" w:hAnsi="Open Sans" w:cs="Open Sans"/>
        </w:rPr>
        <w:footnoteReference w:id="1"/>
      </w:r>
      <w:r w:rsidR="00321D30" w:rsidRPr="0075625D">
        <w:rPr>
          <w:rFonts w:ascii="Open Sans" w:hAnsi="Open Sans" w:cs="Open Sans"/>
        </w:rPr>
        <w:t xml:space="preserve"> rights or rights of use of real estates affected by the works </w:t>
      </w:r>
      <w:r w:rsidR="00B660F0" w:rsidRPr="0075625D">
        <w:rPr>
          <w:rFonts w:ascii="Open Sans" w:hAnsi="Open Sans" w:cs="Open Sans"/>
        </w:rPr>
        <w:t xml:space="preserve">- (ref. Application annexes) – </w:t>
      </w:r>
      <w:r w:rsidR="00B660F0" w:rsidRPr="0075625D">
        <w:rPr>
          <w:rFonts w:ascii="Open Sans" w:hAnsi="Open Sans" w:cs="Open Sans"/>
          <w:color w:val="4472C4" w:themeColor="accent1"/>
        </w:rPr>
        <w:t>YES/NO/NA</w:t>
      </w:r>
    </w:p>
    <w:p w14:paraId="219F7728" w14:textId="71D32BED" w:rsidR="00B660F0" w:rsidRPr="002978BB" w:rsidRDefault="002978BB" w:rsidP="008F5FDF">
      <w:pPr>
        <w:pStyle w:val="ListParagraph"/>
        <w:numPr>
          <w:ilvl w:val="1"/>
          <w:numId w:val="44"/>
        </w:numPr>
        <w:spacing w:after="90"/>
        <w:jc w:val="both"/>
        <w:rPr>
          <w:rFonts w:ascii="Open Sans" w:hAnsi="Open Sans" w:cs="Open Sans"/>
        </w:rPr>
      </w:pPr>
      <w:r w:rsidRPr="002978BB">
        <w:rPr>
          <w:rFonts w:ascii="Open Sans" w:hAnsi="Open Sans" w:cs="Open Sans"/>
          <w:color w:val="4472C4" w:themeColor="accent1"/>
        </w:rPr>
        <w:t>For RO applicants</w:t>
      </w:r>
      <w:r>
        <w:rPr>
          <w:rFonts w:ascii="Open Sans" w:hAnsi="Open Sans" w:cs="Open Sans"/>
        </w:rPr>
        <w:t xml:space="preserve">: </w:t>
      </w:r>
      <w:r w:rsidR="00B660F0" w:rsidRPr="00B660F0">
        <w:rPr>
          <w:rFonts w:ascii="Open Sans" w:hAnsi="Open Sans" w:cs="Open Sans"/>
        </w:rPr>
        <w:t>Feasibility study including cost-benefit analysis (if required on national level) / DAIW</w:t>
      </w:r>
      <w:r w:rsidR="00EF1BA6">
        <w:rPr>
          <w:rFonts w:ascii="Open Sans" w:hAnsi="Open Sans" w:cs="Open Sans"/>
        </w:rPr>
        <w:t xml:space="preserve"> (</w:t>
      </w:r>
      <w:r w:rsidR="00B660F0" w:rsidRPr="00B660F0">
        <w:rPr>
          <w:rFonts w:ascii="Open Sans" w:hAnsi="Open Sans" w:cs="Open Sans"/>
        </w:rPr>
        <w:t>if applicable for RO applicants</w:t>
      </w:r>
      <w:r w:rsidR="00EF1BA6">
        <w:rPr>
          <w:rFonts w:ascii="Open Sans" w:hAnsi="Open Sans" w:cs="Open Sans"/>
        </w:rPr>
        <w:t>)</w:t>
      </w:r>
      <w:r w:rsidR="00B660F0">
        <w:rPr>
          <w:rFonts w:ascii="Open Sans" w:hAnsi="Open Sans" w:cs="Open Sans"/>
        </w:rPr>
        <w:t xml:space="preserve"> (</w:t>
      </w:r>
      <w:r w:rsidR="00B660F0" w:rsidRPr="00B660F0">
        <w:rPr>
          <w:rFonts w:ascii="Open Sans" w:hAnsi="Open Sans" w:cs="Open Sans"/>
        </w:rPr>
        <w:t xml:space="preserve">ref. Application annexes) </w:t>
      </w:r>
      <w:r w:rsidR="00B660F0" w:rsidRPr="00254A43">
        <w:rPr>
          <w:rFonts w:ascii="Open Sans" w:hAnsi="Open Sans" w:cs="Open Sans"/>
          <w:color w:val="4472C4" w:themeColor="accent1"/>
        </w:rPr>
        <w:t>–</w:t>
      </w:r>
      <w:r w:rsidR="00B660F0" w:rsidRPr="00B660F0">
        <w:rPr>
          <w:rFonts w:ascii="Open Sans" w:hAnsi="Open Sans" w:cs="Open Sans"/>
        </w:rPr>
        <w:t xml:space="preserve"> </w:t>
      </w:r>
      <w:r w:rsidR="00B660F0" w:rsidRPr="00254A43">
        <w:rPr>
          <w:rFonts w:ascii="Open Sans" w:hAnsi="Open Sans" w:cs="Open Sans"/>
          <w:color w:val="4472C4" w:themeColor="accent1"/>
        </w:rPr>
        <w:t>YES/NO</w:t>
      </w:r>
      <w:r w:rsidR="00B660F0">
        <w:rPr>
          <w:rFonts w:ascii="Open Sans" w:hAnsi="Open Sans" w:cs="Open Sans"/>
          <w:color w:val="4472C4" w:themeColor="accent1"/>
        </w:rPr>
        <w:t>/NA</w:t>
      </w:r>
    </w:p>
    <w:p w14:paraId="4D4928C5" w14:textId="078EEE87" w:rsidR="002978BB" w:rsidRPr="006F02FF" w:rsidRDefault="002978BB" w:rsidP="002978BB">
      <w:pPr>
        <w:pStyle w:val="ListParagraph"/>
        <w:spacing w:after="90"/>
        <w:ind w:left="709"/>
        <w:jc w:val="both"/>
        <w:rPr>
          <w:rFonts w:ascii="Open Sans" w:hAnsi="Open Sans" w:cs="Open Sans"/>
        </w:rPr>
      </w:pPr>
      <w:r>
        <w:rPr>
          <w:rFonts w:ascii="Open Sans" w:hAnsi="Open Sans" w:cs="Open Sans"/>
          <w:color w:val="4472C4" w:themeColor="accent1"/>
        </w:rPr>
        <w:t>For HU applicants</w:t>
      </w:r>
      <w:r w:rsidRPr="003A620E">
        <w:rPr>
          <w:rFonts w:ascii="Open Sans" w:hAnsi="Open Sans" w:cs="Open Sans"/>
        </w:rPr>
        <w:t>:</w:t>
      </w:r>
      <w:r>
        <w:rPr>
          <w:rFonts w:ascii="Open Sans" w:hAnsi="Open Sans" w:cs="Open Sans"/>
          <w:color w:val="4472C4" w:themeColor="accent1"/>
        </w:rPr>
        <w:t xml:space="preserve"> </w:t>
      </w:r>
      <w:r w:rsidRPr="003A620E">
        <w:rPr>
          <w:rFonts w:ascii="Open Sans" w:hAnsi="Open Sans" w:cs="Open Sans"/>
        </w:rPr>
        <w:t>Construction technical plans (engineering plans, descriptions), Detailed cost estimation of works</w:t>
      </w:r>
      <w:r w:rsidR="003A620E" w:rsidRPr="003A620E">
        <w:rPr>
          <w:rFonts w:ascii="Open Sans" w:hAnsi="Open Sans" w:cs="Open Sans"/>
        </w:rPr>
        <w:t xml:space="preserve">, </w:t>
      </w:r>
      <w:r w:rsidRPr="003A620E">
        <w:rPr>
          <w:rFonts w:ascii="Open Sans" w:hAnsi="Open Sans" w:cs="Open Sans"/>
        </w:rPr>
        <w:t>Photo documentation</w:t>
      </w:r>
      <w:r w:rsidR="003A620E">
        <w:rPr>
          <w:rFonts w:ascii="Open Sans" w:hAnsi="Open Sans" w:cs="Open Sans"/>
        </w:rPr>
        <w:t xml:space="preserve"> - </w:t>
      </w:r>
      <w:r w:rsidR="003A620E" w:rsidRPr="003A620E">
        <w:rPr>
          <w:rFonts w:ascii="Open Sans" w:hAnsi="Open Sans" w:cs="Open Sans"/>
          <w:color w:val="4472C4" w:themeColor="accent1"/>
        </w:rPr>
        <w:t>YES/NO/NA</w:t>
      </w:r>
    </w:p>
    <w:p w14:paraId="49D81DAF" w14:textId="77777777" w:rsidR="006F02FF" w:rsidRPr="006F02FF" w:rsidRDefault="006F02FF" w:rsidP="008F5FDF">
      <w:pPr>
        <w:pStyle w:val="ListParagraph"/>
        <w:numPr>
          <w:ilvl w:val="1"/>
          <w:numId w:val="44"/>
        </w:numPr>
        <w:spacing w:after="90"/>
        <w:jc w:val="both"/>
        <w:rPr>
          <w:rFonts w:ascii="Open Sans" w:hAnsi="Open Sans" w:cs="Open Sans"/>
        </w:rPr>
      </w:pPr>
      <w:r w:rsidRPr="002978BB">
        <w:rPr>
          <w:rFonts w:ascii="Open Sans" w:hAnsi="Open Sans" w:cs="Open Sans"/>
        </w:rPr>
        <w:t>Bilateral agreements for cross-border infrastructure (other than roads), in force at the time of submission</w:t>
      </w:r>
      <w:r w:rsidRPr="00483D74">
        <w:rPr>
          <w:rFonts w:ascii="Arial" w:eastAsia="Calibri" w:hAnsi="Arial" w:cs="Arial"/>
        </w:rPr>
        <w:t xml:space="preserve"> </w:t>
      </w:r>
      <w:r w:rsidRPr="00254A43">
        <w:rPr>
          <w:rFonts w:ascii="Open Sans" w:hAnsi="Open Sans" w:cs="Open Sans"/>
          <w:color w:val="4472C4" w:themeColor="accent1"/>
        </w:rPr>
        <w:t>–</w:t>
      </w:r>
      <w:r w:rsidRPr="00B660F0">
        <w:rPr>
          <w:rFonts w:ascii="Open Sans" w:hAnsi="Open Sans" w:cs="Open Sans"/>
        </w:rPr>
        <w:t xml:space="preserve"> </w:t>
      </w:r>
      <w:r w:rsidRPr="00254A43">
        <w:rPr>
          <w:rFonts w:ascii="Open Sans" w:hAnsi="Open Sans" w:cs="Open Sans"/>
          <w:color w:val="4472C4" w:themeColor="accent1"/>
        </w:rPr>
        <w:t>YES/NO</w:t>
      </w:r>
      <w:r>
        <w:rPr>
          <w:rFonts w:ascii="Open Sans" w:hAnsi="Open Sans" w:cs="Open Sans"/>
          <w:color w:val="4472C4" w:themeColor="accent1"/>
        </w:rPr>
        <w:t>/NA</w:t>
      </w:r>
    </w:p>
    <w:p w14:paraId="0A081DA5" w14:textId="24DA7E96" w:rsidR="006F02FF" w:rsidRPr="006F02FF" w:rsidRDefault="006F02FF" w:rsidP="008F5FDF">
      <w:pPr>
        <w:pStyle w:val="ListParagraph"/>
        <w:numPr>
          <w:ilvl w:val="1"/>
          <w:numId w:val="44"/>
        </w:numPr>
        <w:spacing w:after="90"/>
        <w:jc w:val="both"/>
        <w:rPr>
          <w:rFonts w:ascii="Open Sans" w:hAnsi="Open Sans" w:cs="Open Sans"/>
          <w:color w:val="4472C4" w:themeColor="accent1"/>
        </w:rPr>
      </w:pPr>
      <w:bookmarkStart w:id="1" w:name="_Hlk127369462"/>
      <w:r w:rsidRPr="006F02FF">
        <w:rPr>
          <w:rFonts w:ascii="Open Sans" w:hAnsi="Open Sans" w:cs="Open Sans"/>
        </w:rPr>
        <w:t xml:space="preserve">Financial Plan, elaborated by all partners on how the maintenance costs of the results and activities expected to be covered after the end of project implementation, specifying the expected costs (in Euro) of maintaining the result and activities annually, and the source of financing (in Euro) annually planned to cover the expenditures in relation to the project part. For budgetary bodies financed directly and exclusively by central, regional, or local administration, supporting letter issued by the supervisor institution is also acceptable (to be provided in EN language) </w:t>
      </w:r>
      <w:r w:rsidRPr="006F02FF">
        <w:rPr>
          <w:rFonts w:ascii="Open Sans" w:hAnsi="Open Sans" w:cs="Open Sans"/>
          <w:color w:val="4472C4" w:themeColor="accent1"/>
        </w:rPr>
        <w:t>– YES/NO/NA</w:t>
      </w:r>
    </w:p>
    <w:p w14:paraId="0BCAE250" w14:textId="0CB553EB" w:rsidR="006F02FF" w:rsidRPr="00CA2D47" w:rsidRDefault="006F02FF" w:rsidP="008F5FDF">
      <w:pPr>
        <w:pStyle w:val="ListParagraph"/>
        <w:numPr>
          <w:ilvl w:val="1"/>
          <w:numId w:val="44"/>
        </w:numPr>
        <w:spacing w:after="90"/>
        <w:jc w:val="both"/>
        <w:rPr>
          <w:rFonts w:ascii="Open Sans" w:hAnsi="Open Sans" w:cs="Open Sans"/>
        </w:rPr>
      </w:pPr>
      <w:r w:rsidRPr="006F02FF">
        <w:rPr>
          <w:rFonts w:ascii="Open Sans" w:hAnsi="Open Sans" w:cs="Open Sans"/>
        </w:rPr>
        <w:t xml:space="preserve">The project envisages climate change mitigation and adaptation measures, in line with </w:t>
      </w:r>
      <w:hyperlink r:id="rId8" w:history="1">
        <w:r w:rsidRPr="00CA2D47">
          <w:rPr>
            <w:rStyle w:val="Hyperlink"/>
            <w:rFonts w:ascii="Open Sans" w:hAnsi="Open Sans" w:cs="Open Sans"/>
          </w:rPr>
          <w:t>Technical guidance on the climate proofing of infrastructure in the period 2021-2027</w:t>
        </w:r>
      </w:hyperlink>
      <w:r w:rsidRPr="006F02FF">
        <w:rPr>
          <w:rFonts w:ascii="Open Sans" w:hAnsi="Open Sans" w:cs="Open Sans"/>
        </w:rPr>
        <w:t xml:space="preserve"> (for infrastructure projects with an expected lifespan of at least 5 years) </w:t>
      </w:r>
      <w:r w:rsidRPr="006F02FF">
        <w:rPr>
          <w:rFonts w:ascii="Open Sans" w:hAnsi="Open Sans" w:cs="Open Sans"/>
          <w:color w:val="4472C4" w:themeColor="accent1"/>
        </w:rPr>
        <w:t>– YES/NO/N</w:t>
      </w:r>
      <w:r w:rsidR="00CA2D47">
        <w:rPr>
          <w:rFonts w:ascii="Open Sans" w:hAnsi="Open Sans" w:cs="Open Sans"/>
          <w:color w:val="4472C4" w:themeColor="accent1"/>
        </w:rPr>
        <w:t>A</w:t>
      </w:r>
    </w:p>
    <w:bookmarkEnd w:id="1"/>
    <w:p w14:paraId="3C1D76FB" w14:textId="77777777" w:rsidR="00CA2D47" w:rsidRPr="006F02FF" w:rsidRDefault="00CA2D47" w:rsidP="007A359C">
      <w:pPr>
        <w:pStyle w:val="ListParagraph"/>
        <w:spacing w:after="90"/>
        <w:ind w:left="709"/>
        <w:jc w:val="both"/>
        <w:rPr>
          <w:rFonts w:ascii="Open Sans" w:hAnsi="Open Sans" w:cs="Open Sans"/>
        </w:rPr>
      </w:pPr>
    </w:p>
    <w:p w14:paraId="1697F87D" w14:textId="3DEB9448" w:rsidR="00303F83" w:rsidRPr="003B6AA7" w:rsidRDefault="00303F83" w:rsidP="00303F83">
      <w:pPr>
        <w:pStyle w:val="Heading5"/>
        <w:pBdr>
          <w:top w:val="single" w:sz="4" w:space="1" w:color="auto"/>
          <w:bottom w:val="single" w:sz="4" w:space="1" w:color="auto"/>
        </w:pBdr>
        <w:shd w:val="clear" w:color="auto" w:fill="D9E2F3" w:themeFill="accent1" w:themeFillTint="33"/>
        <w:jc w:val="both"/>
        <w:rPr>
          <w:rFonts w:ascii="Open Sans" w:hAnsi="Open Sans" w:cs="Open Sans"/>
          <w:b/>
          <w:bCs/>
          <w:color w:val="007BA1"/>
          <w:sz w:val="22"/>
          <w:szCs w:val="22"/>
        </w:rPr>
      </w:pPr>
      <w:bookmarkStart w:id="2" w:name="_Hlk127440193"/>
      <w:r>
        <w:rPr>
          <w:rFonts w:ascii="Open Sans" w:hAnsi="Open Sans" w:cs="Open Sans"/>
          <w:b/>
          <w:bCs/>
          <w:color w:val="007BA1"/>
          <w:sz w:val="22"/>
          <w:szCs w:val="22"/>
        </w:rPr>
        <w:t>Eligibility check</w:t>
      </w:r>
    </w:p>
    <w:bookmarkEnd w:id="2"/>
    <w:p w14:paraId="18931AD1" w14:textId="77777777" w:rsidR="00DB5662" w:rsidRPr="00890B43" w:rsidRDefault="00DB5662" w:rsidP="003A620E">
      <w:pPr>
        <w:pStyle w:val="ListParagraph"/>
        <w:numPr>
          <w:ilvl w:val="0"/>
          <w:numId w:val="44"/>
        </w:numPr>
        <w:spacing w:before="120" w:after="90"/>
        <w:ind w:left="288" w:hanging="288"/>
        <w:contextualSpacing w:val="0"/>
        <w:jc w:val="both"/>
        <w:rPr>
          <w:rFonts w:ascii="Open Sans" w:hAnsi="Open Sans" w:cs="Open Sans"/>
          <w:bCs/>
        </w:rPr>
      </w:pPr>
      <w:r w:rsidRPr="008917B7">
        <w:rPr>
          <w:rFonts w:ascii="Open Sans" w:hAnsi="Open Sans" w:cs="Open Sans"/>
        </w:rPr>
        <w:t>At least one partner from each side of the border is involved</w:t>
      </w:r>
      <w:r>
        <w:rPr>
          <w:rFonts w:ascii="Open Sans" w:hAnsi="Open Sans" w:cs="Open Sans"/>
        </w:rPr>
        <w:t xml:space="preserve"> </w:t>
      </w:r>
      <w:r w:rsidRPr="0074226C">
        <w:rPr>
          <w:rFonts w:ascii="Open Sans" w:hAnsi="Open Sans" w:cs="Open Sans"/>
          <w:bCs/>
        </w:rPr>
        <w:t>(</w:t>
      </w:r>
      <w:r w:rsidRPr="0074226C">
        <w:rPr>
          <w:rFonts w:ascii="Open Sans" w:hAnsi="Open Sans" w:cs="Open Sans"/>
        </w:rPr>
        <w:t xml:space="preserve">ref. Application form, AF </w:t>
      </w:r>
      <w:r>
        <w:rPr>
          <w:rFonts w:ascii="Open Sans" w:hAnsi="Open Sans" w:cs="Open Sans"/>
        </w:rPr>
        <w:t>B.</w:t>
      </w:r>
      <w:r w:rsidRPr="0074226C">
        <w:rPr>
          <w:rFonts w:ascii="Open Sans" w:hAnsi="Open Sans" w:cs="Open Sans"/>
        </w:rPr>
        <w:t xml:space="preserve">) </w:t>
      </w:r>
      <w:r w:rsidRPr="0074226C">
        <w:rPr>
          <w:rStyle w:val="CommentReference"/>
          <w:rFonts w:ascii="Open Sans" w:eastAsia="Times New Roman" w:hAnsi="Open Sans" w:cs="Open Sans"/>
          <w:sz w:val="22"/>
          <w:szCs w:val="22"/>
          <w:lang w:eastAsia="x-none"/>
        </w:rPr>
        <w:t xml:space="preserve">– </w:t>
      </w:r>
      <w:r w:rsidRPr="0074226C">
        <w:rPr>
          <w:rFonts w:ascii="Open Sans" w:hAnsi="Open Sans" w:cs="Open Sans"/>
          <w:color w:val="4472C4" w:themeColor="accent1"/>
        </w:rPr>
        <w:t>YES/NO/NA</w:t>
      </w:r>
    </w:p>
    <w:p w14:paraId="67FA45A3" w14:textId="0D91F783" w:rsidR="00890B43" w:rsidRPr="007A4281" w:rsidRDefault="00890B43" w:rsidP="003A620E">
      <w:pPr>
        <w:pStyle w:val="ListParagraph"/>
        <w:numPr>
          <w:ilvl w:val="0"/>
          <w:numId w:val="44"/>
        </w:numPr>
        <w:spacing w:before="120" w:after="90"/>
        <w:ind w:left="288" w:hanging="288"/>
        <w:contextualSpacing w:val="0"/>
        <w:jc w:val="both"/>
        <w:rPr>
          <w:rFonts w:ascii="Open Sans" w:hAnsi="Open Sans" w:cs="Open Sans"/>
          <w:bCs/>
        </w:rPr>
      </w:pPr>
      <w:r>
        <w:rPr>
          <w:rFonts w:ascii="Open Sans" w:hAnsi="Open Sans" w:cs="Open Sans"/>
        </w:rPr>
        <w:t>At least three, out of the four cooperation criteria (joint development, implementation, staffing and financing) are met, out of which two are mandatory:</w:t>
      </w:r>
      <w:r>
        <w:rPr>
          <w:rFonts w:ascii="Open Sans" w:hAnsi="Open Sans" w:cs="Open Sans"/>
          <w:bCs/>
        </w:rPr>
        <w:t xml:space="preserve"> joint development and joint implementation – </w:t>
      </w:r>
      <w:r w:rsidRPr="00890B43">
        <w:rPr>
          <w:rFonts w:ascii="Open Sans" w:hAnsi="Open Sans" w:cs="Open Sans"/>
          <w:color w:val="4472C4" w:themeColor="accent1"/>
        </w:rPr>
        <w:t>YES/NO/NA</w:t>
      </w:r>
    </w:p>
    <w:p w14:paraId="6B017487" w14:textId="5C7D82D2" w:rsidR="008917B7" w:rsidRPr="007A4281" w:rsidRDefault="00756F11" w:rsidP="008917B7">
      <w:pPr>
        <w:pStyle w:val="ListParagraph"/>
        <w:numPr>
          <w:ilvl w:val="0"/>
          <w:numId w:val="44"/>
        </w:numPr>
        <w:spacing w:after="90"/>
        <w:ind w:left="285" w:hanging="285"/>
        <w:contextualSpacing w:val="0"/>
        <w:jc w:val="both"/>
        <w:rPr>
          <w:rFonts w:ascii="Open Sans" w:hAnsi="Open Sans" w:cs="Open Sans"/>
        </w:rPr>
      </w:pPr>
      <w:r w:rsidRPr="002D20CB">
        <w:rPr>
          <w:rFonts w:ascii="Open Sans" w:hAnsi="Open Sans" w:cs="Open Sans"/>
        </w:rPr>
        <w:lastRenderedPageBreak/>
        <w:t xml:space="preserve">The Lead </w:t>
      </w:r>
      <w:r w:rsidR="008B2B32" w:rsidRPr="002D20CB">
        <w:rPr>
          <w:rFonts w:ascii="Open Sans" w:hAnsi="Open Sans" w:cs="Open Sans"/>
        </w:rPr>
        <w:t>applicant</w:t>
      </w:r>
      <w:r w:rsidRPr="002D20CB">
        <w:rPr>
          <w:rFonts w:ascii="Open Sans" w:hAnsi="Open Sans" w:cs="Open Sans"/>
        </w:rPr>
        <w:t xml:space="preserve"> </w:t>
      </w:r>
      <w:r w:rsidR="00C87F53" w:rsidRPr="002D20CB">
        <w:rPr>
          <w:rFonts w:ascii="Open Sans" w:hAnsi="Open Sans" w:cs="Open Sans"/>
        </w:rPr>
        <w:t xml:space="preserve">and all project partners are eligible organisations </w:t>
      </w:r>
      <w:r w:rsidR="008B2B32" w:rsidRPr="002D20CB">
        <w:rPr>
          <w:rFonts w:ascii="Open Sans" w:hAnsi="Open Sans" w:cs="Open Sans"/>
        </w:rPr>
        <w:t xml:space="preserve">according to the </w:t>
      </w:r>
      <w:r w:rsidRPr="002D20CB">
        <w:rPr>
          <w:rFonts w:ascii="Open Sans" w:hAnsi="Open Sans" w:cs="Open Sans"/>
        </w:rPr>
        <w:t>Programme rules</w:t>
      </w:r>
      <w:r w:rsidR="00DB5662">
        <w:rPr>
          <w:rFonts w:ascii="Open Sans" w:hAnsi="Open Sans" w:cs="Open Sans"/>
        </w:rPr>
        <w:t>, section 2.2.1.1 Eligibility of applicants</w:t>
      </w:r>
      <w:r w:rsidR="000B532F" w:rsidRPr="002D20CB">
        <w:rPr>
          <w:rFonts w:ascii="Open Sans" w:hAnsi="Open Sans" w:cs="Open Sans"/>
        </w:rPr>
        <w:t>:</w:t>
      </w:r>
      <w:r w:rsidRPr="002D20CB">
        <w:rPr>
          <w:rFonts w:ascii="Open Sans" w:hAnsi="Open Sans" w:cs="Open Sans"/>
        </w:rPr>
        <w:t xml:space="preserve"> e.g.</w:t>
      </w:r>
      <w:r w:rsidR="00F11ECB" w:rsidRPr="002D20CB">
        <w:rPr>
          <w:rFonts w:ascii="Open Sans" w:hAnsi="Open Sans" w:cs="Open Sans"/>
        </w:rPr>
        <w:t>,</w:t>
      </w:r>
      <w:r w:rsidRPr="002D20CB">
        <w:rPr>
          <w:rFonts w:ascii="Open Sans" w:hAnsi="Open Sans" w:cs="Open Sans"/>
        </w:rPr>
        <w:t xml:space="preserve"> legal status</w:t>
      </w:r>
      <w:r w:rsidR="00DB5662">
        <w:rPr>
          <w:rFonts w:ascii="Open Sans" w:hAnsi="Open Sans" w:cs="Open Sans"/>
        </w:rPr>
        <w:t xml:space="preserve"> </w:t>
      </w:r>
      <w:r w:rsidR="00451516">
        <w:rPr>
          <w:rFonts w:ascii="Open Sans" w:hAnsi="Open Sans" w:cs="Open Sans"/>
        </w:rPr>
        <w:t>(</w:t>
      </w:r>
      <w:r w:rsidR="00451516" w:rsidRPr="007B03B9">
        <w:rPr>
          <w:rFonts w:ascii="Open Sans" w:hAnsi="Open Sans" w:cs="Open Sans"/>
        </w:rPr>
        <w:t>ref</w:t>
      </w:r>
      <w:r w:rsidR="00451516">
        <w:rPr>
          <w:rFonts w:ascii="Open Sans" w:hAnsi="Open Sans" w:cs="Open Sans"/>
        </w:rPr>
        <w:t>.</w:t>
      </w:r>
      <w:r w:rsidR="00451516" w:rsidRPr="007B03B9">
        <w:rPr>
          <w:rFonts w:ascii="Open Sans" w:hAnsi="Open Sans" w:cs="Open Sans"/>
        </w:rPr>
        <w:t xml:space="preserve"> Application</w:t>
      </w:r>
      <w:r w:rsidR="00451516">
        <w:rPr>
          <w:rFonts w:ascii="Open Sans" w:hAnsi="Open Sans" w:cs="Open Sans"/>
        </w:rPr>
        <w:t xml:space="preserve"> form, mandatory annexes to the AF)</w:t>
      </w:r>
      <w:r w:rsidRPr="002D20CB">
        <w:rPr>
          <w:rFonts w:ascii="Open Sans" w:hAnsi="Open Sans" w:cs="Open Sans"/>
        </w:rPr>
        <w:t xml:space="preserve"> </w:t>
      </w:r>
      <w:r w:rsidR="002D20CB" w:rsidRPr="002D20CB">
        <w:rPr>
          <w:rStyle w:val="CommentReference"/>
          <w:rFonts w:ascii="Open Sans" w:eastAsia="Times New Roman" w:hAnsi="Open Sans" w:cs="Open Sans"/>
          <w:sz w:val="22"/>
          <w:szCs w:val="22"/>
          <w:lang w:eastAsia="x-none"/>
        </w:rPr>
        <w:t>–</w:t>
      </w:r>
      <w:r w:rsidR="002D20CB" w:rsidRPr="002D20CB">
        <w:rPr>
          <w:rFonts w:ascii="Open Sans" w:hAnsi="Open Sans" w:cs="Open Sans"/>
          <w:color w:val="000000" w:themeColor="text1"/>
        </w:rPr>
        <w:t xml:space="preserve"> </w:t>
      </w:r>
      <w:r w:rsidR="002D20CB" w:rsidRPr="002D20CB">
        <w:rPr>
          <w:rFonts w:ascii="Open Sans" w:hAnsi="Open Sans" w:cs="Open Sans"/>
          <w:color w:val="4472C4" w:themeColor="accent1"/>
        </w:rPr>
        <w:t>YES/NO/NA</w:t>
      </w:r>
    </w:p>
    <w:p w14:paraId="2B2094FD" w14:textId="77777777" w:rsidR="00011D9A" w:rsidRPr="007A4281" w:rsidRDefault="008917B7" w:rsidP="00011D9A">
      <w:pPr>
        <w:pStyle w:val="ListParagraph"/>
        <w:numPr>
          <w:ilvl w:val="0"/>
          <w:numId w:val="44"/>
        </w:numPr>
        <w:spacing w:after="90"/>
        <w:ind w:left="285" w:hanging="285"/>
        <w:contextualSpacing w:val="0"/>
        <w:jc w:val="both"/>
        <w:rPr>
          <w:rFonts w:ascii="Open Sans" w:hAnsi="Open Sans" w:cs="Open Sans"/>
          <w:bCs/>
        </w:rPr>
      </w:pPr>
      <w:r w:rsidRPr="007A4281">
        <w:rPr>
          <w:rFonts w:ascii="Open Sans" w:hAnsi="Open Sans" w:cs="Open Sans"/>
          <w:bCs/>
        </w:rPr>
        <w:t>All applicants have legal competencies</w:t>
      </w:r>
      <w:r w:rsidR="00290640" w:rsidRPr="007A4281">
        <w:rPr>
          <w:rFonts w:ascii="Open Sans" w:hAnsi="Open Sans" w:cs="Open Sans"/>
          <w:bCs/>
        </w:rPr>
        <w:t xml:space="preserve"> </w:t>
      </w:r>
      <w:r w:rsidRPr="007A4281">
        <w:rPr>
          <w:rFonts w:ascii="Open Sans" w:hAnsi="Open Sans" w:cs="Open Sans"/>
          <w:bCs/>
        </w:rPr>
        <w:t>in the project-relevant field</w:t>
      </w:r>
      <w:r w:rsidR="00290640" w:rsidRPr="007A4281">
        <w:rPr>
          <w:rFonts w:ascii="Open Sans" w:hAnsi="Open Sans" w:cs="Open Sans"/>
          <w:bCs/>
        </w:rPr>
        <w:t xml:space="preserve"> </w:t>
      </w:r>
      <w:r w:rsidR="00290640" w:rsidRPr="007A4281">
        <w:rPr>
          <w:rFonts w:ascii="Open Sans" w:hAnsi="Open Sans" w:cs="Open Sans"/>
        </w:rPr>
        <w:t xml:space="preserve">involved </w:t>
      </w:r>
      <w:r w:rsidR="00290640" w:rsidRPr="007A4281">
        <w:rPr>
          <w:rFonts w:ascii="Open Sans" w:hAnsi="Open Sans" w:cs="Open Sans"/>
          <w:bCs/>
        </w:rPr>
        <w:t>(</w:t>
      </w:r>
      <w:r w:rsidR="00290640" w:rsidRPr="007A4281">
        <w:rPr>
          <w:rFonts w:ascii="Open Sans" w:hAnsi="Open Sans" w:cs="Open Sans"/>
        </w:rPr>
        <w:t>ref. Application form</w:t>
      </w:r>
      <w:r w:rsidR="00BB59F2">
        <w:rPr>
          <w:rFonts w:ascii="Open Sans" w:hAnsi="Open Sans" w:cs="Open Sans"/>
        </w:rPr>
        <w:t>/</w:t>
      </w:r>
      <w:r w:rsidR="00290640" w:rsidRPr="00B87665">
        <w:rPr>
          <w:rFonts w:ascii="Open Sans" w:hAnsi="Open Sans" w:cs="Open Sans"/>
        </w:rPr>
        <w:t xml:space="preserve">AF </w:t>
      </w:r>
      <w:r w:rsidR="002C3F0B" w:rsidRPr="00B87665">
        <w:rPr>
          <w:rFonts w:ascii="Open Sans" w:hAnsi="Open Sans" w:cs="Open Sans"/>
        </w:rPr>
        <w:t>B</w:t>
      </w:r>
      <w:r w:rsidR="00290640" w:rsidRPr="00B87665">
        <w:rPr>
          <w:rFonts w:ascii="Open Sans" w:hAnsi="Open Sans" w:cs="Open Sans"/>
        </w:rPr>
        <w:t>.1</w:t>
      </w:r>
      <w:r w:rsidR="00BB59F2" w:rsidRPr="00B87665">
        <w:rPr>
          <w:rFonts w:ascii="Open Sans" w:hAnsi="Open Sans" w:cs="Open Sans"/>
        </w:rPr>
        <w:t>.6, App</w:t>
      </w:r>
      <w:r w:rsidR="00BB59F2">
        <w:rPr>
          <w:rFonts w:ascii="Open Sans" w:hAnsi="Open Sans" w:cs="Open Sans"/>
        </w:rPr>
        <w:t>lication annexes</w:t>
      </w:r>
      <w:r w:rsidR="00290640" w:rsidRPr="007A4281">
        <w:rPr>
          <w:rFonts w:ascii="Open Sans" w:hAnsi="Open Sans" w:cs="Open Sans"/>
        </w:rPr>
        <w:t xml:space="preserve">) </w:t>
      </w:r>
      <w:bookmarkStart w:id="3" w:name="_Hlk122010770"/>
      <w:r w:rsidR="00290640" w:rsidRPr="007E7ACD">
        <w:rPr>
          <w:rStyle w:val="CommentReference"/>
          <w:rFonts w:ascii="Open Sans" w:eastAsia="Times New Roman" w:hAnsi="Open Sans" w:cs="Open Sans"/>
          <w:sz w:val="22"/>
          <w:szCs w:val="22"/>
          <w:lang w:eastAsia="x-none"/>
        </w:rPr>
        <w:t xml:space="preserve">– </w:t>
      </w:r>
      <w:r w:rsidR="00290640" w:rsidRPr="007A4281">
        <w:rPr>
          <w:rFonts w:ascii="Open Sans" w:hAnsi="Open Sans" w:cs="Open Sans"/>
          <w:color w:val="4472C4" w:themeColor="accent1"/>
        </w:rPr>
        <w:t>YES/NO/NA</w:t>
      </w:r>
      <w:bookmarkEnd w:id="3"/>
    </w:p>
    <w:p w14:paraId="1610E4E8" w14:textId="2F5030A5" w:rsidR="00011D9A" w:rsidRPr="007A4281" w:rsidRDefault="00011D9A" w:rsidP="007A4281">
      <w:pPr>
        <w:pStyle w:val="ListParagraph"/>
        <w:numPr>
          <w:ilvl w:val="0"/>
          <w:numId w:val="44"/>
        </w:numPr>
        <w:tabs>
          <w:tab w:val="left" w:pos="360"/>
        </w:tabs>
        <w:spacing w:after="90"/>
        <w:ind w:left="285" w:hanging="285"/>
        <w:contextualSpacing w:val="0"/>
        <w:jc w:val="both"/>
        <w:rPr>
          <w:rFonts w:ascii="Open Sans" w:hAnsi="Open Sans" w:cs="Open Sans"/>
          <w:bCs/>
        </w:rPr>
      </w:pPr>
      <w:r w:rsidRPr="007A4281">
        <w:rPr>
          <w:rFonts w:ascii="Open Sans" w:hAnsi="Open Sans" w:cs="Open Sans"/>
          <w:bCs/>
        </w:rPr>
        <w:t>The project was not physically completed or fully implemented before the application for funding under the programme</w:t>
      </w:r>
      <w:r>
        <w:rPr>
          <w:rFonts w:ascii="Open Sans" w:hAnsi="Open Sans" w:cs="Open Sans"/>
          <w:bCs/>
        </w:rPr>
        <w:t xml:space="preserve"> (</w:t>
      </w:r>
      <w:r w:rsidRPr="005C1669">
        <w:rPr>
          <w:rFonts w:ascii="Open Sans" w:hAnsi="Open Sans" w:cs="Open Sans"/>
        </w:rPr>
        <w:t xml:space="preserve">ref. </w:t>
      </w:r>
      <w:r w:rsidRPr="00D621FB">
        <w:rPr>
          <w:rFonts w:ascii="Open Sans" w:hAnsi="Open Sans" w:cs="Open Sans"/>
        </w:rPr>
        <w:t>Application form</w:t>
      </w:r>
      <w:r>
        <w:rPr>
          <w:rFonts w:ascii="Open Sans" w:hAnsi="Open Sans" w:cs="Open Sans"/>
        </w:rPr>
        <w:t>/</w:t>
      </w:r>
      <w:r w:rsidRPr="00D621FB">
        <w:rPr>
          <w:rFonts w:ascii="Open Sans" w:hAnsi="Open Sans" w:cs="Open Sans"/>
        </w:rPr>
        <w:t>AF</w:t>
      </w:r>
      <w:r>
        <w:rPr>
          <w:rFonts w:ascii="Open Sans" w:hAnsi="Open Sans" w:cs="Open Sans"/>
        </w:rPr>
        <w:t xml:space="preserve"> C,</w:t>
      </w:r>
      <w:r w:rsidRPr="00D621FB">
        <w:rPr>
          <w:rFonts w:ascii="Open Sans" w:hAnsi="Open Sans" w:cs="Open Sans"/>
        </w:rPr>
        <w:t xml:space="preserve"> </w:t>
      </w:r>
      <w:r w:rsidRPr="005C1669">
        <w:rPr>
          <w:rFonts w:ascii="Open Sans" w:hAnsi="Open Sans" w:cs="Open Sans"/>
        </w:rPr>
        <w:t>Application annexes, Annex 1</w:t>
      </w:r>
      <w:r>
        <w:rPr>
          <w:rFonts w:ascii="Open Sans" w:hAnsi="Open Sans" w:cs="Open Sans"/>
          <w:bCs/>
        </w:rPr>
        <w:t>)</w:t>
      </w:r>
      <w:r w:rsidRPr="00011D9A">
        <w:rPr>
          <w:rStyle w:val="CommentReference"/>
          <w:rFonts w:ascii="Open Sans" w:eastAsia="Times New Roman" w:hAnsi="Open Sans" w:cs="Open Sans"/>
          <w:sz w:val="22"/>
          <w:szCs w:val="22"/>
          <w:lang w:eastAsia="x-none"/>
        </w:rPr>
        <w:t xml:space="preserve"> </w:t>
      </w:r>
      <w:r w:rsidRPr="007E7ACD">
        <w:rPr>
          <w:rStyle w:val="CommentReference"/>
          <w:rFonts w:ascii="Open Sans" w:eastAsia="Times New Roman" w:hAnsi="Open Sans" w:cs="Open Sans"/>
          <w:sz w:val="22"/>
          <w:szCs w:val="22"/>
          <w:lang w:eastAsia="x-none"/>
        </w:rPr>
        <w:t xml:space="preserve">– </w:t>
      </w:r>
      <w:r w:rsidRPr="00D621FB">
        <w:rPr>
          <w:rFonts w:ascii="Open Sans" w:hAnsi="Open Sans" w:cs="Open Sans"/>
          <w:color w:val="4472C4" w:themeColor="accent1"/>
        </w:rPr>
        <w:t>YES/NO/NA</w:t>
      </w:r>
    </w:p>
    <w:p w14:paraId="0D1339BD" w14:textId="77777777" w:rsidR="008917B7" w:rsidRPr="007A4281" w:rsidRDefault="008917B7" w:rsidP="007A4281">
      <w:pPr>
        <w:pStyle w:val="ListParagraph"/>
        <w:numPr>
          <w:ilvl w:val="0"/>
          <w:numId w:val="44"/>
        </w:numPr>
        <w:tabs>
          <w:tab w:val="left" w:pos="360"/>
        </w:tabs>
        <w:spacing w:after="90"/>
        <w:ind w:left="285" w:hanging="285"/>
        <w:contextualSpacing w:val="0"/>
        <w:jc w:val="both"/>
        <w:rPr>
          <w:rFonts w:ascii="Open Sans" w:hAnsi="Open Sans" w:cs="Open Sans"/>
          <w:bCs/>
        </w:rPr>
      </w:pPr>
      <w:r w:rsidRPr="0074226C">
        <w:rPr>
          <w:rFonts w:ascii="Open Sans" w:hAnsi="Open Sans" w:cs="Open Sans"/>
          <w:bCs/>
        </w:rPr>
        <w:t>The implementation period does not exceed the maximum duration provided in the Guide for Applicants for the respective Priority/ Specific objective (</w:t>
      </w:r>
      <w:r w:rsidRPr="0074226C">
        <w:rPr>
          <w:rFonts w:ascii="Open Sans" w:hAnsi="Open Sans" w:cs="Open Sans"/>
        </w:rPr>
        <w:t xml:space="preserve">ref. Application form, AF A.1) </w:t>
      </w:r>
      <w:r w:rsidRPr="0074226C">
        <w:rPr>
          <w:rStyle w:val="CommentReference"/>
          <w:rFonts w:ascii="Open Sans" w:eastAsia="Times New Roman" w:hAnsi="Open Sans" w:cs="Open Sans"/>
          <w:sz w:val="22"/>
          <w:szCs w:val="22"/>
          <w:lang w:eastAsia="x-none"/>
        </w:rPr>
        <w:t xml:space="preserve">– </w:t>
      </w:r>
      <w:r w:rsidRPr="0074226C">
        <w:rPr>
          <w:rFonts w:ascii="Open Sans" w:hAnsi="Open Sans" w:cs="Open Sans"/>
          <w:color w:val="4472C4" w:themeColor="accent1"/>
        </w:rPr>
        <w:t>YES/NO/NA</w:t>
      </w:r>
    </w:p>
    <w:p w14:paraId="171FFD49" w14:textId="03B72CBE" w:rsidR="008917B7" w:rsidRPr="007A4281" w:rsidRDefault="008917B7" w:rsidP="007A4281">
      <w:pPr>
        <w:pStyle w:val="ListParagraph"/>
        <w:numPr>
          <w:ilvl w:val="0"/>
          <w:numId w:val="44"/>
        </w:numPr>
        <w:tabs>
          <w:tab w:val="left" w:pos="360"/>
        </w:tabs>
        <w:spacing w:after="90"/>
        <w:ind w:left="285" w:hanging="285"/>
        <w:contextualSpacing w:val="0"/>
        <w:jc w:val="both"/>
        <w:rPr>
          <w:rFonts w:ascii="Open Sans" w:hAnsi="Open Sans" w:cs="Open Sans"/>
          <w:bCs/>
        </w:rPr>
      </w:pPr>
      <w:r w:rsidRPr="007A4281">
        <w:rPr>
          <w:rFonts w:ascii="Open Sans" w:hAnsi="Open Sans" w:cs="Open Sans"/>
          <w:bCs/>
        </w:rPr>
        <w:t>The value</w:t>
      </w:r>
      <w:r w:rsidR="001B7D7B">
        <w:rPr>
          <w:rFonts w:ascii="Open Sans" w:hAnsi="Open Sans" w:cs="Open Sans"/>
          <w:bCs/>
        </w:rPr>
        <w:t xml:space="preserve"> and the related percentages</w:t>
      </w:r>
      <w:r w:rsidRPr="007A4281">
        <w:rPr>
          <w:rFonts w:ascii="Open Sans" w:hAnsi="Open Sans" w:cs="Open Sans"/>
          <w:bCs/>
        </w:rPr>
        <w:t xml:space="preserve"> of the financial support</w:t>
      </w:r>
      <w:r w:rsidR="001B7D7B">
        <w:rPr>
          <w:rFonts w:ascii="Open Sans" w:hAnsi="Open Sans" w:cs="Open Sans"/>
          <w:bCs/>
        </w:rPr>
        <w:t xml:space="preserve"> (ERDF and state budget)</w:t>
      </w:r>
      <w:r w:rsidRPr="007A4281">
        <w:rPr>
          <w:rFonts w:ascii="Open Sans" w:hAnsi="Open Sans" w:cs="Open Sans"/>
          <w:bCs/>
        </w:rPr>
        <w:t xml:space="preserve"> requested </w:t>
      </w:r>
      <w:r w:rsidR="001B7D7B">
        <w:rPr>
          <w:rFonts w:ascii="Open Sans" w:hAnsi="Open Sans" w:cs="Open Sans"/>
          <w:bCs/>
        </w:rPr>
        <w:t>are</w:t>
      </w:r>
      <w:r w:rsidRPr="007A4281">
        <w:rPr>
          <w:rFonts w:ascii="Open Sans" w:hAnsi="Open Sans" w:cs="Open Sans"/>
          <w:bCs/>
        </w:rPr>
        <w:t xml:space="preserve"> in line with the limits indicated in the Guide for Applicants for the respective Priority/ Specific objective (</w:t>
      </w:r>
      <w:r w:rsidRPr="007A4281">
        <w:rPr>
          <w:rFonts w:ascii="Open Sans" w:hAnsi="Open Sans" w:cs="Open Sans"/>
        </w:rPr>
        <w:t xml:space="preserve">ref. </w:t>
      </w:r>
      <w:r w:rsidRPr="00B87665">
        <w:rPr>
          <w:rFonts w:ascii="Open Sans" w:hAnsi="Open Sans" w:cs="Open Sans"/>
        </w:rPr>
        <w:t>Application form, AF A.</w:t>
      </w:r>
      <w:r w:rsidR="002C3F0B" w:rsidRPr="00B87665">
        <w:rPr>
          <w:rFonts w:ascii="Open Sans" w:hAnsi="Open Sans" w:cs="Open Sans"/>
        </w:rPr>
        <w:t>3, AF D</w:t>
      </w:r>
      <w:r w:rsidRPr="00B87665">
        <w:rPr>
          <w:rFonts w:ascii="Open Sans" w:hAnsi="Open Sans" w:cs="Open Sans"/>
        </w:rPr>
        <w:t>)</w:t>
      </w:r>
      <w:r w:rsidRPr="007A4281">
        <w:rPr>
          <w:rFonts w:ascii="Open Sans" w:hAnsi="Open Sans" w:cs="Open Sans"/>
        </w:rPr>
        <w:t xml:space="preserve"> </w:t>
      </w:r>
      <w:r w:rsidRPr="008917B7">
        <w:rPr>
          <w:rStyle w:val="CommentReference"/>
          <w:rFonts w:ascii="Open Sans" w:eastAsia="Times New Roman" w:hAnsi="Open Sans" w:cs="Open Sans"/>
          <w:sz w:val="22"/>
          <w:szCs w:val="22"/>
          <w:lang w:eastAsia="x-none"/>
        </w:rPr>
        <w:t xml:space="preserve">– </w:t>
      </w:r>
      <w:r w:rsidRPr="007A4281">
        <w:rPr>
          <w:rFonts w:ascii="Open Sans" w:hAnsi="Open Sans" w:cs="Open Sans"/>
          <w:color w:val="4472C4" w:themeColor="accent1"/>
        </w:rPr>
        <w:t>YES/NO/NA</w:t>
      </w:r>
    </w:p>
    <w:p w14:paraId="2CC13158" w14:textId="6919786E" w:rsidR="00BB59F2" w:rsidRPr="00254A43" w:rsidRDefault="00BB59F2" w:rsidP="00BB59F2">
      <w:pPr>
        <w:pStyle w:val="ListParagraph"/>
        <w:numPr>
          <w:ilvl w:val="0"/>
          <w:numId w:val="44"/>
        </w:numPr>
        <w:tabs>
          <w:tab w:val="left" w:pos="360"/>
        </w:tabs>
        <w:spacing w:after="90"/>
        <w:ind w:left="270" w:hanging="270"/>
        <w:contextualSpacing w:val="0"/>
        <w:jc w:val="both"/>
        <w:rPr>
          <w:rFonts w:ascii="Open Sans" w:hAnsi="Open Sans" w:cs="Open Sans"/>
        </w:rPr>
      </w:pPr>
      <w:r>
        <w:rPr>
          <w:rFonts w:ascii="Open Sans" w:hAnsi="Open Sans" w:cs="Open Sans"/>
        </w:rPr>
        <w:t xml:space="preserve">The </w:t>
      </w:r>
      <w:r w:rsidRPr="00BB59F2">
        <w:rPr>
          <w:rFonts w:ascii="Open Sans" w:hAnsi="Open Sans" w:cs="Open Sans"/>
        </w:rPr>
        <w:t xml:space="preserve">budget of activities to be carried out outside the programme area is up to maximum 10% from the </w:t>
      </w:r>
      <w:r w:rsidR="008F439C">
        <w:rPr>
          <w:rFonts w:ascii="Open Sans" w:hAnsi="Open Sans" w:cs="Open Sans"/>
        </w:rPr>
        <w:t>total project budget</w:t>
      </w:r>
      <w:r w:rsidRPr="00EE071F">
        <w:rPr>
          <w:rFonts w:ascii="Open Sans" w:hAnsi="Open Sans" w:cs="Open Sans"/>
        </w:rPr>
        <w:t xml:space="preserve"> -</w:t>
      </w:r>
      <w:r w:rsidRPr="00EE071F">
        <w:rPr>
          <w:rFonts w:ascii="Open Sans" w:hAnsi="Open Sans" w:cs="Open Sans"/>
          <w:color w:val="000000" w:themeColor="text1"/>
        </w:rPr>
        <w:t xml:space="preserve">(ref. AF C.7.5) </w:t>
      </w:r>
      <w:r w:rsidRPr="00EE071F">
        <w:rPr>
          <w:rStyle w:val="CommentReference"/>
          <w:rFonts w:ascii="Open Sans" w:eastAsia="Times New Roman" w:hAnsi="Open Sans" w:cs="Open Sans"/>
          <w:sz w:val="22"/>
          <w:szCs w:val="22"/>
          <w:lang w:eastAsia="x-none"/>
        </w:rPr>
        <w:t>–</w:t>
      </w:r>
      <w:r w:rsidRPr="002D20CB">
        <w:rPr>
          <w:rFonts w:ascii="Open Sans" w:hAnsi="Open Sans" w:cs="Open Sans"/>
          <w:color w:val="000000" w:themeColor="text1"/>
        </w:rPr>
        <w:t xml:space="preserve"> </w:t>
      </w:r>
      <w:r w:rsidRPr="002D20CB">
        <w:rPr>
          <w:rFonts w:ascii="Open Sans" w:hAnsi="Open Sans" w:cs="Open Sans"/>
          <w:color w:val="4472C4" w:themeColor="accent1"/>
        </w:rPr>
        <w:t>YES/NO/NA</w:t>
      </w:r>
    </w:p>
    <w:p w14:paraId="2C8BBE48" w14:textId="6E9AD8B8" w:rsidR="007E7ACD" w:rsidRPr="007A4281" w:rsidRDefault="002C3F0B" w:rsidP="001B7D7B">
      <w:pPr>
        <w:pStyle w:val="ListParagraph"/>
        <w:numPr>
          <w:ilvl w:val="0"/>
          <w:numId w:val="44"/>
        </w:numPr>
        <w:tabs>
          <w:tab w:val="left" w:pos="360"/>
        </w:tabs>
        <w:spacing w:after="90"/>
        <w:ind w:left="270" w:hanging="270"/>
        <w:contextualSpacing w:val="0"/>
        <w:jc w:val="both"/>
        <w:rPr>
          <w:rFonts w:ascii="Open Sans" w:hAnsi="Open Sans" w:cs="Open Sans"/>
        </w:rPr>
      </w:pPr>
      <w:r>
        <w:rPr>
          <w:rFonts w:ascii="Open Sans" w:hAnsi="Open Sans" w:cs="Open Sans"/>
        </w:rPr>
        <w:t>T</w:t>
      </w:r>
      <w:r w:rsidRPr="002C3F0B">
        <w:rPr>
          <w:rFonts w:ascii="Open Sans" w:hAnsi="Open Sans" w:cs="Open Sans"/>
        </w:rPr>
        <w:t xml:space="preserve">he purchase of land </w:t>
      </w:r>
      <w:r>
        <w:rPr>
          <w:rFonts w:ascii="Open Sans" w:hAnsi="Open Sans" w:cs="Open Sans"/>
        </w:rPr>
        <w:t>does not exceed 1</w:t>
      </w:r>
      <w:r w:rsidRPr="002C3F0B">
        <w:rPr>
          <w:rFonts w:ascii="Open Sans" w:hAnsi="Open Sans" w:cs="Open Sans"/>
        </w:rPr>
        <w:t>0% of the total eligible expenditure for the</w:t>
      </w:r>
      <w:r>
        <w:rPr>
          <w:rFonts w:ascii="Open Sans" w:hAnsi="Open Sans" w:cs="Open Sans"/>
        </w:rPr>
        <w:t xml:space="preserve"> </w:t>
      </w:r>
      <w:r w:rsidR="00E5583E">
        <w:rPr>
          <w:rFonts w:ascii="Open Sans" w:hAnsi="Open Sans" w:cs="Open Sans"/>
        </w:rPr>
        <w:t>project</w:t>
      </w:r>
      <w:r w:rsidRPr="002C3F0B">
        <w:rPr>
          <w:rFonts w:ascii="Open Sans" w:hAnsi="Open Sans" w:cs="Open Sans"/>
        </w:rPr>
        <w:t xml:space="preserve">; for derelict sites and for those formerly in industrial use which comprise buildings, that limit shall be increased to 15 %. This </w:t>
      </w:r>
      <w:r w:rsidR="00E5583E">
        <w:rPr>
          <w:rFonts w:ascii="Open Sans" w:hAnsi="Open Sans" w:cs="Open Sans"/>
        </w:rPr>
        <w:t>criterion does</w:t>
      </w:r>
      <w:r w:rsidRPr="002C3F0B">
        <w:rPr>
          <w:rFonts w:ascii="Open Sans" w:hAnsi="Open Sans" w:cs="Open Sans"/>
        </w:rPr>
        <w:t xml:space="preserve"> not apply to</w:t>
      </w:r>
      <w:r w:rsidR="00E5583E">
        <w:rPr>
          <w:rFonts w:ascii="Open Sans" w:hAnsi="Open Sans" w:cs="Open Sans"/>
        </w:rPr>
        <w:t xml:space="preserve"> projects</w:t>
      </w:r>
      <w:r w:rsidR="005C1669">
        <w:rPr>
          <w:rFonts w:ascii="Open Sans" w:hAnsi="Open Sans" w:cs="Open Sans"/>
        </w:rPr>
        <w:t xml:space="preserve"> </w:t>
      </w:r>
      <w:r w:rsidRPr="005C1669">
        <w:rPr>
          <w:rFonts w:ascii="Open Sans" w:hAnsi="Open Sans" w:cs="Open Sans"/>
        </w:rPr>
        <w:t>concerning environmental conservatio</w:t>
      </w:r>
      <w:r w:rsidR="00E5583E" w:rsidRPr="005C1669">
        <w:rPr>
          <w:rFonts w:ascii="Open Sans" w:hAnsi="Open Sans" w:cs="Open Sans"/>
        </w:rPr>
        <w:t xml:space="preserve">n </w:t>
      </w:r>
      <w:r w:rsidR="00E5583E" w:rsidRPr="005C1669">
        <w:rPr>
          <w:rFonts w:ascii="Open Sans" w:hAnsi="Open Sans" w:cs="Open Sans"/>
          <w:bCs/>
        </w:rPr>
        <w:t>(</w:t>
      </w:r>
      <w:r w:rsidR="00E5583E" w:rsidRPr="005C1669">
        <w:rPr>
          <w:rFonts w:ascii="Open Sans" w:hAnsi="Open Sans" w:cs="Open Sans"/>
        </w:rPr>
        <w:t xml:space="preserve">ref. Application form) </w:t>
      </w:r>
      <w:r w:rsidR="00E5583E" w:rsidRPr="005C1669">
        <w:rPr>
          <w:rStyle w:val="CommentReference"/>
          <w:rFonts w:ascii="Open Sans" w:eastAsia="Times New Roman" w:hAnsi="Open Sans" w:cs="Open Sans"/>
          <w:sz w:val="22"/>
          <w:szCs w:val="22"/>
          <w:lang w:eastAsia="x-none"/>
        </w:rPr>
        <w:t xml:space="preserve">– </w:t>
      </w:r>
      <w:r w:rsidR="00E5583E" w:rsidRPr="005C1669">
        <w:rPr>
          <w:rFonts w:ascii="Open Sans" w:hAnsi="Open Sans" w:cs="Open Sans"/>
          <w:color w:val="4472C4" w:themeColor="accent1"/>
        </w:rPr>
        <w:t>YES/NO/NA</w:t>
      </w:r>
    </w:p>
    <w:p w14:paraId="0B720751" w14:textId="7DA72B75" w:rsidR="00BA57A9" w:rsidRDefault="005C1669" w:rsidP="00BA57A9">
      <w:pPr>
        <w:pStyle w:val="ListParagraph"/>
        <w:numPr>
          <w:ilvl w:val="0"/>
          <w:numId w:val="44"/>
        </w:numPr>
        <w:tabs>
          <w:tab w:val="left" w:pos="360"/>
        </w:tabs>
        <w:spacing w:after="90"/>
        <w:ind w:left="270" w:hanging="270"/>
        <w:contextualSpacing w:val="0"/>
        <w:jc w:val="both"/>
        <w:rPr>
          <w:rFonts w:ascii="Open Sans" w:hAnsi="Open Sans" w:cs="Open Sans"/>
        </w:rPr>
      </w:pPr>
      <w:r w:rsidRPr="005C1669">
        <w:rPr>
          <w:rFonts w:ascii="Open Sans" w:hAnsi="Open Sans" w:cs="Open Sans"/>
        </w:rPr>
        <w:t xml:space="preserve">No partner has benefited from a financing support from public funds for the same project proposal (in terms of objectives, activities and results) in the past 5 years before the deadline for submitting the application, and does not apply for other funding programmes with this project unless it does not obtain financial support under this Programme (for infrastructure projects this provision refers to the same infrastructure/ segment of infrastructure) (ref. Application annexes, Annex 1) </w:t>
      </w:r>
      <w:r w:rsidRPr="005C1669">
        <w:rPr>
          <w:rStyle w:val="CommentReference"/>
          <w:rFonts w:ascii="Open Sans" w:eastAsia="Times New Roman" w:hAnsi="Open Sans" w:cs="Open Sans"/>
          <w:sz w:val="22"/>
          <w:szCs w:val="22"/>
          <w:lang w:eastAsia="x-none"/>
        </w:rPr>
        <w:t xml:space="preserve">– </w:t>
      </w:r>
      <w:r w:rsidRPr="005C1669">
        <w:rPr>
          <w:rFonts w:ascii="Open Sans" w:hAnsi="Open Sans" w:cs="Open Sans"/>
          <w:color w:val="4472C4" w:themeColor="accent1"/>
        </w:rPr>
        <w:t>YES/NO/NA</w:t>
      </w:r>
      <w:r w:rsidRPr="007A4281">
        <w:rPr>
          <w:rFonts w:ascii="Open Sans" w:hAnsi="Open Sans" w:cs="Open Sans"/>
        </w:rPr>
        <w:t xml:space="preserve"> </w:t>
      </w:r>
    </w:p>
    <w:p w14:paraId="5D858DF9" w14:textId="1310B9C6" w:rsidR="008C5CC3" w:rsidRPr="003B6AA7" w:rsidRDefault="008C5CC3" w:rsidP="008C5CC3">
      <w:pPr>
        <w:pStyle w:val="ListParagraph"/>
        <w:numPr>
          <w:ilvl w:val="0"/>
          <w:numId w:val="44"/>
        </w:numPr>
        <w:jc w:val="both"/>
        <w:rPr>
          <w:rFonts w:ascii="Open Sans" w:hAnsi="Open Sans" w:cs="Open Sans"/>
          <w:color w:val="000000" w:themeColor="text1"/>
        </w:rPr>
      </w:pPr>
      <w:r w:rsidRPr="003B6AA7">
        <w:rPr>
          <w:rFonts w:ascii="Open Sans" w:hAnsi="Open Sans" w:cs="Open Sans"/>
          <w:color w:val="000000" w:themeColor="text1"/>
        </w:rPr>
        <w:t xml:space="preserve">The project </w:t>
      </w:r>
      <w:r>
        <w:rPr>
          <w:rFonts w:ascii="Open Sans" w:hAnsi="Open Sans" w:cs="Open Sans"/>
          <w:color w:val="000000" w:themeColor="text1"/>
        </w:rPr>
        <w:t>observes the</w:t>
      </w:r>
      <w:r w:rsidRPr="003B6AA7">
        <w:rPr>
          <w:rFonts w:ascii="Open Sans" w:hAnsi="Open Sans" w:cs="Open Sans"/>
          <w:color w:val="000000" w:themeColor="text1"/>
        </w:rPr>
        <w:t xml:space="preserve"> </w:t>
      </w:r>
      <w:r>
        <w:rPr>
          <w:rFonts w:ascii="Open Sans" w:hAnsi="Open Sans" w:cs="Open Sans"/>
          <w:color w:val="000000" w:themeColor="text1"/>
        </w:rPr>
        <w:t>P</w:t>
      </w:r>
      <w:r w:rsidRPr="003B6AA7">
        <w:rPr>
          <w:rFonts w:ascii="Open Sans" w:hAnsi="Open Sans" w:cs="Open Sans"/>
          <w:color w:val="000000" w:themeColor="text1"/>
        </w:rPr>
        <w:t>rogramme horizontal principles:</w:t>
      </w:r>
    </w:p>
    <w:p w14:paraId="67A4701B" w14:textId="501F7A5B" w:rsidR="008C5CC3" w:rsidRPr="003B6AA7" w:rsidRDefault="008C5CC3" w:rsidP="008C5CC3">
      <w:pPr>
        <w:pStyle w:val="ListParagraph"/>
        <w:numPr>
          <w:ilvl w:val="1"/>
          <w:numId w:val="44"/>
        </w:numPr>
        <w:ind w:left="630" w:hanging="270"/>
        <w:jc w:val="both"/>
        <w:rPr>
          <w:rFonts w:ascii="Open Sans" w:hAnsi="Open Sans" w:cs="Open Sans"/>
          <w:color w:val="000000" w:themeColor="text1"/>
        </w:rPr>
      </w:pPr>
      <w:r w:rsidRPr="003B6AA7">
        <w:rPr>
          <w:rFonts w:ascii="Open Sans" w:hAnsi="Open Sans" w:cs="Open Sans"/>
          <w:color w:val="000000" w:themeColor="text1"/>
        </w:rPr>
        <w:t>of equal opportunities and non-discrimination based on gender, racial or ethnic origin, religion or belief, disability, age, or sexual orientation</w:t>
      </w:r>
      <w:r>
        <w:rPr>
          <w:rFonts w:ascii="Open Sans" w:hAnsi="Open Sans" w:cs="Open Sans"/>
          <w:color w:val="000000" w:themeColor="text1"/>
        </w:rPr>
        <w:t xml:space="preserve"> - </w:t>
      </w:r>
      <w:r w:rsidRPr="005C1669">
        <w:rPr>
          <w:rFonts w:ascii="Open Sans" w:hAnsi="Open Sans" w:cs="Open Sans"/>
          <w:color w:val="4472C4" w:themeColor="accent1"/>
        </w:rPr>
        <w:t>YES/NO/NA</w:t>
      </w:r>
    </w:p>
    <w:p w14:paraId="0F0BFFC0" w14:textId="15C07EC8" w:rsidR="008C5CC3" w:rsidRDefault="008C5CC3" w:rsidP="008C5CC3">
      <w:pPr>
        <w:pStyle w:val="ListParagraph"/>
        <w:numPr>
          <w:ilvl w:val="1"/>
          <w:numId w:val="44"/>
        </w:numPr>
        <w:ind w:left="630" w:hanging="270"/>
        <w:jc w:val="both"/>
        <w:rPr>
          <w:rFonts w:ascii="Open Sans" w:hAnsi="Open Sans" w:cs="Open Sans"/>
          <w:color w:val="000000" w:themeColor="text1"/>
        </w:rPr>
      </w:pPr>
      <w:r w:rsidRPr="003B6AA7">
        <w:rPr>
          <w:rFonts w:ascii="Open Sans" w:hAnsi="Open Sans" w:cs="Open Sans"/>
          <w:color w:val="000000" w:themeColor="text1"/>
        </w:rPr>
        <w:t>equality between men and women, gender mainstreaming and the integration of a gender perspective</w:t>
      </w:r>
      <w:r>
        <w:rPr>
          <w:rFonts w:ascii="Open Sans" w:hAnsi="Open Sans" w:cs="Open Sans"/>
          <w:color w:val="000000" w:themeColor="text1"/>
        </w:rPr>
        <w:t xml:space="preserve"> - </w:t>
      </w:r>
      <w:r w:rsidRPr="005C1669">
        <w:rPr>
          <w:rFonts w:ascii="Open Sans" w:hAnsi="Open Sans" w:cs="Open Sans"/>
          <w:color w:val="4472C4" w:themeColor="accent1"/>
        </w:rPr>
        <w:t>YES/NO/NA</w:t>
      </w:r>
    </w:p>
    <w:p w14:paraId="4ACF60CF" w14:textId="53D15EE5" w:rsidR="008C5CC3" w:rsidRPr="008C5CC3" w:rsidRDefault="008C5CC3" w:rsidP="008C5CC3">
      <w:pPr>
        <w:pStyle w:val="ListParagraph"/>
        <w:numPr>
          <w:ilvl w:val="1"/>
          <w:numId w:val="44"/>
        </w:numPr>
        <w:ind w:left="630" w:hanging="270"/>
        <w:jc w:val="both"/>
        <w:rPr>
          <w:rFonts w:ascii="Open Sans" w:hAnsi="Open Sans" w:cs="Open Sans"/>
          <w:color w:val="000000" w:themeColor="text1"/>
        </w:rPr>
      </w:pPr>
      <w:r w:rsidRPr="008C5CC3">
        <w:rPr>
          <w:rFonts w:ascii="Open Sans" w:hAnsi="Open Sans" w:cs="Open Sans"/>
          <w:color w:val="000000" w:themeColor="text1"/>
        </w:rPr>
        <w:t>sustainable development as set out in Article 11 TFEU, considering the UN Sustainable Development Goals, the Paris Agreement and the "Do No Significant Harm" principle</w:t>
      </w:r>
      <w:r>
        <w:rPr>
          <w:rFonts w:ascii="Open Sans" w:hAnsi="Open Sans" w:cs="Open Sans"/>
          <w:color w:val="000000" w:themeColor="text1"/>
        </w:rPr>
        <w:t xml:space="preserve"> - </w:t>
      </w:r>
      <w:r w:rsidRPr="005C1669">
        <w:rPr>
          <w:rFonts w:ascii="Open Sans" w:hAnsi="Open Sans" w:cs="Open Sans"/>
          <w:color w:val="4472C4" w:themeColor="accent1"/>
        </w:rPr>
        <w:t>YES/NO/NA</w:t>
      </w:r>
    </w:p>
    <w:p w14:paraId="0DF58517" w14:textId="45A67B27" w:rsidR="006F02FF" w:rsidRPr="002F6D55" w:rsidRDefault="006F02FF" w:rsidP="00CF5198">
      <w:pPr>
        <w:pStyle w:val="ListParagraph"/>
        <w:jc w:val="both"/>
        <w:rPr>
          <w:rFonts w:ascii="Arial" w:hAnsi="Arial" w:cs="Arial"/>
          <w:color w:val="000000" w:themeColor="text1"/>
        </w:rPr>
      </w:pPr>
    </w:p>
    <w:p w14:paraId="46873F09" w14:textId="77777777" w:rsidR="006F02FF" w:rsidRPr="00CA2D47" w:rsidRDefault="006F02FF" w:rsidP="00CA2D47">
      <w:pPr>
        <w:pStyle w:val="ListParagraph"/>
        <w:spacing w:after="120"/>
        <w:ind w:left="360"/>
        <w:jc w:val="both"/>
        <w:rPr>
          <w:rFonts w:ascii="Arial" w:hAnsi="Arial" w:cs="Arial"/>
        </w:rPr>
      </w:pPr>
    </w:p>
    <w:p w14:paraId="77437475" w14:textId="5597276F" w:rsidR="00756F11" w:rsidRPr="00111B99" w:rsidRDefault="00756F11" w:rsidP="003079C6">
      <w:pPr>
        <w:jc w:val="both"/>
        <w:rPr>
          <w:rFonts w:ascii="Open Sans" w:hAnsi="Open Sans" w:cs="Open Sans"/>
          <w:b/>
          <w:bCs/>
          <w:color w:val="4472C4" w:themeColor="accent1"/>
        </w:rPr>
      </w:pPr>
      <w:r w:rsidRPr="00111B99">
        <w:rPr>
          <w:rFonts w:ascii="Open Sans" w:hAnsi="Open Sans" w:cs="Open Sans"/>
          <w:b/>
          <w:bCs/>
        </w:rPr>
        <w:t>The project is</w:t>
      </w:r>
      <w:r w:rsidR="007A359C" w:rsidRPr="00111B99">
        <w:rPr>
          <w:rFonts w:ascii="Open Sans" w:hAnsi="Open Sans" w:cs="Open Sans"/>
          <w:b/>
          <w:bCs/>
        </w:rPr>
        <w:t xml:space="preserve"> </w:t>
      </w:r>
      <w:r w:rsidRPr="00111B99">
        <w:rPr>
          <w:rFonts w:ascii="Open Sans" w:hAnsi="Open Sans" w:cs="Open Sans"/>
          <w:b/>
          <w:bCs/>
        </w:rPr>
        <w:t>formally compliant</w:t>
      </w:r>
      <w:r w:rsidR="007A359C" w:rsidRPr="00111B99">
        <w:rPr>
          <w:rFonts w:ascii="Open Sans" w:hAnsi="Open Sans" w:cs="Open Sans"/>
          <w:b/>
          <w:bCs/>
        </w:rPr>
        <w:t xml:space="preserve"> and eligible </w:t>
      </w:r>
      <w:r w:rsidR="00EE071F" w:rsidRPr="00111B99">
        <w:rPr>
          <w:rFonts w:ascii="Open Sans" w:hAnsi="Open Sans" w:cs="Open Sans"/>
          <w:b/>
          <w:bCs/>
        </w:rPr>
        <w:t>–</w:t>
      </w:r>
      <w:r w:rsidR="00DC086A" w:rsidRPr="00111B99">
        <w:rPr>
          <w:rFonts w:ascii="Open Sans" w:hAnsi="Open Sans" w:cs="Open Sans"/>
          <w:b/>
          <w:bCs/>
        </w:rPr>
        <w:t xml:space="preserve"> </w:t>
      </w:r>
      <w:r w:rsidR="00DC086A" w:rsidRPr="00111B99">
        <w:rPr>
          <w:rFonts w:ascii="Open Sans" w:hAnsi="Open Sans" w:cs="Open Sans"/>
          <w:b/>
          <w:bCs/>
          <w:color w:val="4472C4" w:themeColor="accent1"/>
        </w:rPr>
        <w:t>YES/</w:t>
      </w:r>
      <w:r w:rsidR="00647053" w:rsidRPr="00111B99">
        <w:rPr>
          <w:rFonts w:ascii="Open Sans" w:hAnsi="Open Sans" w:cs="Open Sans"/>
          <w:b/>
          <w:bCs/>
          <w:color w:val="4472C4" w:themeColor="accent1"/>
        </w:rPr>
        <w:t>YES under conditions/</w:t>
      </w:r>
      <w:r w:rsidR="00DC086A" w:rsidRPr="00111B99">
        <w:rPr>
          <w:rFonts w:ascii="Open Sans" w:hAnsi="Open Sans" w:cs="Open Sans"/>
          <w:b/>
          <w:bCs/>
          <w:color w:val="4472C4" w:themeColor="accent1"/>
        </w:rPr>
        <w:t>NO</w:t>
      </w:r>
    </w:p>
    <w:p w14:paraId="22D0BD45" w14:textId="77777777" w:rsidR="00647053" w:rsidRPr="007B03B9" w:rsidRDefault="00647053" w:rsidP="003079C6">
      <w:pPr>
        <w:jc w:val="both"/>
        <w:rPr>
          <w:rFonts w:ascii="Open Sans" w:hAnsi="Open Sans" w:cs="Open Sans"/>
        </w:rPr>
      </w:pPr>
    </w:p>
    <w:p w14:paraId="2D3D996C" w14:textId="26F62433" w:rsidR="00647053" w:rsidRPr="003B6AA7" w:rsidRDefault="00647053" w:rsidP="00647053">
      <w:pPr>
        <w:pStyle w:val="Heading5"/>
        <w:pBdr>
          <w:top w:val="single" w:sz="4" w:space="1" w:color="auto"/>
          <w:bottom w:val="single" w:sz="4" w:space="1" w:color="auto"/>
        </w:pBdr>
        <w:shd w:val="clear" w:color="auto" w:fill="D9E2F3" w:themeFill="accent1" w:themeFillTint="33"/>
        <w:jc w:val="both"/>
        <w:rPr>
          <w:rFonts w:ascii="Open Sans" w:hAnsi="Open Sans" w:cs="Open Sans"/>
          <w:b/>
          <w:bCs/>
          <w:color w:val="007BA1"/>
          <w:sz w:val="22"/>
          <w:szCs w:val="22"/>
        </w:rPr>
      </w:pPr>
      <w:r>
        <w:rPr>
          <w:rFonts w:ascii="Open Sans" w:hAnsi="Open Sans" w:cs="Open Sans"/>
          <w:b/>
          <w:bCs/>
          <w:color w:val="007BA1"/>
          <w:sz w:val="22"/>
          <w:szCs w:val="22"/>
        </w:rPr>
        <w:t>NOTE</w:t>
      </w:r>
    </w:p>
    <w:p w14:paraId="7C2F874C" w14:textId="3E5BA6FE" w:rsidR="00A258D4" w:rsidRPr="007B03B9" w:rsidRDefault="00DD7CB3" w:rsidP="003079C6">
      <w:pPr>
        <w:jc w:val="both"/>
        <w:rPr>
          <w:rFonts w:ascii="Open Sans" w:hAnsi="Open Sans" w:cs="Open Sans"/>
        </w:rPr>
      </w:pPr>
      <w:r>
        <w:rPr>
          <w:rFonts w:ascii="Open Sans" w:hAnsi="Open Sans" w:cs="Open Sans"/>
        </w:rPr>
        <w:t xml:space="preserve">In case of documents required in </w:t>
      </w:r>
      <w:r w:rsidRPr="00647053">
        <w:rPr>
          <w:rFonts w:ascii="Open Sans" w:hAnsi="Open Sans" w:cs="Open Sans"/>
          <w:b/>
          <w:bCs/>
        </w:rPr>
        <w:t>criteria 3.f, 3.g, 3.h and 3.j</w:t>
      </w:r>
      <w:r w:rsidR="00E5592F">
        <w:rPr>
          <w:rFonts w:ascii="Open Sans" w:hAnsi="Open Sans" w:cs="Open Sans"/>
        </w:rPr>
        <w:t xml:space="preserve"> </w:t>
      </w:r>
      <w:r w:rsidRPr="00647053">
        <w:rPr>
          <w:rFonts w:ascii="Open Sans" w:hAnsi="Open Sans" w:cs="Open Sans"/>
          <w:b/>
          <w:bCs/>
        </w:rPr>
        <w:t>are not submitted until the submission deadline</w:t>
      </w:r>
      <w:r w:rsidRPr="00DD7CB3">
        <w:rPr>
          <w:rFonts w:ascii="Open Sans" w:hAnsi="Open Sans" w:cs="Open Sans"/>
        </w:rPr>
        <w:t xml:space="preserve">, </w:t>
      </w:r>
      <w:r w:rsidR="00647053">
        <w:rPr>
          <w:rFonts w:ascii="Open Sans" w:hAnsi="Open Sans" w:cs="Open Sans"/>
        </w:rPr>
        <w:t>and they cannot be provided during</w:t>
      </w:r>
      <w:r w:rsidRPr="00DD7CB3">
        <w:rPr>
          <w:rFonts w:ascii="Open Sans" w:hAnsi="Open Sans" w:cs="Open Sans"/>
        </w:rPr>
        <w:t xml:space="preserve"> completion phase due to time limitation</w:t>
      </w:r>
      <w:r w:rsidR="00647053">
        <w:rPr>
          <w:rFonts w:ascii="Open Sans" w:hAnsi="Open Sans" w:cs="Open Sans"/>
        </w:rPr>
        <w:t>,</w:t>
      </w:r>
      <w:r w:rsidRPr="00DD7CB3">
        <w:rPr>
          <w:rFonts w:ascii="Open Sans" w:hAnsi="Open Sans" w:cs="Open Sans"/>
        </w:rPr>
        <w:t xml:space="preserve"> </w:t>
      </w:r>
      <w:r w:rsidRPr="00E5592F">
        <w:rPr>
          <w:rFonts w:ascii="Open Sans" w:hAnsi="Open Sans" w:cs="Open Sans"/>
          <w:b/>
          <w:bCs/>
        </w:rPr>
        <w:t xml:space="preserve">the project can go further with the assessment process and even be </w:t>
      </w:r>
      <w:r w:rsidRPr="00E5592F">
        <w:rPr>
          <w:rFonts w:ascii="Open Sans" w:hAnsi="Open Sans" w:cs="Open Sans"/>
          <w:b/>
          <w:bCs/>
        </w:rPr>
        <w:lastRenderedPageBreak/>
        <w:t>selected by the Monitoring Committee,</w:t>
      </w:r>
      <w:r w:rsidRPr="00DD7CB3">
        <w:rPr>
          <w:rFonts w:ascii="Open Sans" w:hAnsi="Open Sans" w:cs="Open Sans"/>
        </w:rPr>
        <w:t xml:space="preserve"> </w:t>
      </w:r>
      <w:r w:rsidRPr="00111B99">
        <w:rPr>
          <w:rFonts w:ascii="Open Sans" w:hAnsi="Open Sans" w:cs="Open Sans"/>
          <w:b/>
          <w:bCs/>
        </w:rPr>
        <w:t>under the condition that</w:t>
      </w:r>
      <w:r w:rsidRPr="00DD7CB3">
        <w:rPr>
          <w:rFonts w:ascii="Open Sans" w:hAnsi="Open Sans" w:cs="Open Sans"/>
        </w:rPr>
        <w:t xml:space="preserve"> </w:t>
      </w:r>
      <w:r w:rsidRPr="00647053">
        <w:rPr>
          <w:rFonts w:ascii="Open Sans" w:hAnsi="Open Sans" w:cs="Open Sans"/>
          <w:b/>
          <w:bCs/>
        </w:rPr>
        <w:t>the applicant will submit the document</w:t>
      </w:r>
      <w:r w:rsidR="00647053">
        <w:rPr>
          <w:rFonts w:ascii="Open Sans" w:hAnsi="Open Sans" w:cs="Open Sans"/>
          <w:b/>
          <w:bCs/>
        </w:rPr>
        <w:t>s</w:t>
      </w:r>
      <w:r w:rsidRPr="00647053">
        <w:rPr>
          <w:rFonts w:ascii="Open Sans" w:hAnsi="Open Sans" w:cs="Open Sans"/>
          <w:b/>
          <w:bCs/>
        </w:rPr>
        <w:t xml:space="preserve"> in the contracting phase</w:t>
      </w:r>
      <w:r w:rsidRPr="00DD7CB3">
        <w:rPr>
          <w:rFonts w:ascii="Open Sans" w:hAnsi="Open Sans" w:cs="Open Sans"/>
        </w:rPr>
        <w:t>.</w:t>
      </w:r>
    </w:p>
    <w:sectPr w:rsidR="00A258D4" w:rsidRPr="007B03B9" w:rsidSect="00D73167">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3EFFA" w14:textId="77777777" w:rsidR="00E2259A" w:rsidRDefault="00E2259A" w:rsidP="00066A44">
      <w:r>
        <w:separator/>
      </w:r>
    </w:p>
  </w:endnote>
  <w:endnote w:type="continuationSeparator" w:id="0">
    <w:p w14:paraId="3E672CF0" w14:textId="77777777" w:rsidR="00E2259A" w:rsidRDefault="00E2259A"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CB" w14:textId="26255367" w:rsidR="00C02ED8" w:rsidDel="00141D5E" w:rsidRDefault="00C02ED8" w:rsidP="00C02ED8">
    <w:pPr>
      <w:pStyle w:val="Footer"/>
      <w:jc w:val="center"/>
      <w:rPr>
        <w:del w:id="4" w:author="ROHU" w:date="2023-03-15T13:34:00Z"/>
        <w:rFonts w:asciiTheme="majorHAnsi" w:hAnsiTheme="majorHAnsi"/>
        <w:color w:val="007BA1"/>
        <w:sz w:val="21"/>
        <w:szCs w:val="21"/>
      </w:rPr>
    </w:pPr>
    <w:del w:id="5" w:author="ROHU" w:date="2023-03-15T13:33:00Z">
      <w:r w:rsidDel="00141D5E">
        <w:rPr>
          <w:rFonts w:ascii="Franklin Gothic Demi" w:hAnsi="Franklin Gothic Demi"/>
          <w:noProof/>
          <w:sz w:val="40"/>
          <w:szCs w:val="40"/>
          <w:lang w:val="hu-HU" w:eastAsia="hu-HU"/>
        </w:rPr>
        <w:drawing>
          <wp:anchor distT="0" distB="0" distL="114300" distR="114300" simplePos="0" relativeHeight="251664896" behindDoc="0" locked="0" layoutInCell="0" allowOverlap="1" wp14:anchorId="6080CEA6" wp14:editId="387FDE3E">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del>
  </w:p>
  <w:p w14:paraId="3A2489D8" w14:textId="395302FD" w:rsidR="005B230C" w:rsidRPr="00C02ED8" w:rsidRDefault="005B230C"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D27F33">
      <w:rPr>
        <w:rFonts w:asciiTheme="majorHAnsi" w:hAnsiTheme="majorHAnsi"/>
        <w:noProof/>
        <w:color w:val="007BA1"/>
        <w:sz w:val="21"/>
        <w:szCs w:val="21"/>
      </w:rPr>
      <w:t>3</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D27F33">
      <w:rPr>
        <w:rFonts w:asciiTheme="majorHAnsi" w:hAnsiTheme="majorHAnsi"/>
        <w:noProof/>
        <w:color w:val="007BA1"/>
        <w:sz w:val="21"/>
        <w:szCs w:val="21"/>
      </w:rPr>
      <w:t>3</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34A7B" w14:textId="77777777" w:rsidR="00E2259A" w:rsidRDefault="00E2259A" w:rsidP="00066A44">
      <w:r>
        <w:separator/>
      </w:r>
    </w:p>
  </w:footnote>
  <w:footnote w:type="continuationSeparator" w:id="0">
    <w:p w14:paraId="196C1CEB" w14:textId="77777777" w:rsidR="00E2259A" w:rsidRDefault="00E2259A" w:rsidP="00066A44">
      <w:r>
        <w:continuationSeparator/>
      </w:r>
    </w:p>
  </w:footnote>
  <w:footnote w:id="1">
    <w:p w14:paraId="141B3A8C" w14:textId="6F90C4E6" w:rsidR="0066215F" w:rsidRPr="003A620E" w:rsidRDefault="0066215F" w:rsidP="003A620E">
      <w:pPr>
        <w:jc w:val="both"/>
        <w:rPr>
          <w:rFonts w:ascii="Open Sans" w:hAnsi="Open Sans" w:cs="Open Sans"/>
          <w:sz w:val="18"/>
          <w:szCs w:val="18"/>
        </w:rPr>
      </w:pPr>
      <w:r>
        <w:rPr>
          <w:rStyle w:val="FootnoteReference"/>
        </w:rPr>
        <w:footnoteRef/>
      </w:r>
      <w:r>
        <w:t xml:space="preserve"> </w:t>
      </w:r>
      <w:r w:rsidRPr="003A620E">
        <w:rPr>
          <w:rFonts w:ascii="Open Sans" w:hAnsi="Open Sans" w:cs="Open Sans"/>
          <w:sz w:val="18"/>
          <w:szCs w:val="18"/>
        </w:rPr>
        <w:t>In case the land and / or building is in concession/administration, etc., it must be proved that the duration of the concession/administration of the land and/or building is based on a long</w:t>
      </w:r>
      <w:r w:rsidR="00647053">
        <w:rPr>
          <w:rFonts w:ascii="Open Sans" w:hAnsi="Open Sans" w:cs="Open Sans"/>
          <w:sz w:val="18"/>
          <w:szCs w:val="18"/>
        </w:rPr>
        <w:t>-</w:t>
      </w:r>
      <w:r w:rsidRPr="003A620E">
        <w:rPr>
          <w:rFonts w:ascii="Open Sans" w:hAnsi="Open Sans" w:cs="Open Sans"/>
          <w:sz w:val="18"/>
          <w:szCs w:val="18"/>
        </w:rPr>
        <w:t>term contract/enactment (i.e. min. 5 years after the estimated month for the financial closure of the project) and that the owner of the real estate has given his written agreement that the applicant is free to perform the investment</w:t>
      </w:r>
      <w:r w:rsidR="000611A6" w:rsidRPr="003A620E">
        <w:rPr>
          <w:rFonts w:ascii="Open Sans" w:hAnsi="Open Sans" w:cs="Open Sans"/>
          <w:sz w:val="18"/>
          <w:szCs w:val="18"/>
        </w:rPr>
        <w:t xml:space="preserve">. </w:t>
      </w:r>
      <w:r w:rsidRPr="003A620E">
        <w:rPr>
          <w:rFonts w:ascii="Open Sans" w:hAnsi="Open Sans" w:cs="Open Sans"/>
          <w:sz w:val="18"/>
          <w:szCs w:val="18"/>
        </w:rPr>
        <w:t>RO: Title deed must be issued by the Land Registry, not older than 30 calendar days, for each real estate land and/or building affected by the investment.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7EB9E877" w:rsidR="005B230C" w:rsidRDefault="005B230C" w:rsidP="00F23600">
    <w:pPr>
      <w:pStyle w:val="Header"/>
      <w:jc w:val="right"/>
    </w:pPr>
    <w:r>
      <w:t xml:space="preserve">           </w:t>
    </w:r>
  </w:p>
  <w:p w14:paraId="3D7007F0" w14:textId="0DED440E" w:rsidR="005B230C" w:rsidRDefault="005B230C">
    <w:pPr>
      <w:pStyle w:val="Header"/>
    </w:pPr>
  </w:p>
  <w:p w14:paraId="0CB6BB97" w14:textId="59474D85" w:rsidR="005B230C" w:rsidRDefault="005B230C">
    <w:pPr>
      <w:pStyle w:val="Header"/>
    </w:pPr>
  </w:p>
  <w:p w14:paraId="7CC58FD5" w14:textId="77777777" w:rsidR="005B230C" w:rsidRDefault="005B23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D5179" w14:textId="7B78DC71" w:rsidR="005B230C" w:rsidRDefault="009C075B" w:rsidP="003079C6">
    <w:pPr>
      <w:pStyle w:val="Header"/>
      <w:tabs>
        <w:tab w:val="clear" w:pos="4513"/>
        <w:tab w:val="clear" w:pos="9026"/>
        <w:tab w:val="left" w:pos="6768"/>
      </w:tabs>
      <w:ind w:left="-630" w:firstLine="630"/>
    </w:pPr>
    <w:r>
      <w:rPr>
        <w:noProof/>
        <w:lang w:val="hu-HU" w:eastAsia="hu-HU"/>
      </w:rPr>
      <w:drawing>
        <wp:inline distT="0" distB="0" distL="0" distR="0" wp14:anchorId="570454CD" wp14:editId="64C4A156">
          <wp:extent cx="5761355" cy="4508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50850"/>
                  </a:xfrm>
                  <a:prstGeom prst="rect">
                    <a:avLst/>
                  </a:prstGeom>
                  <a:noFill/>
                </pic:spPr>
              </pic:pic>
            </a:graphicData>
          </a:graphic>
        </wp:inline>
      </w:drawing>
    </w:r>
    <w:r w:rsidR="0091445D">
      <w:t xml:space="preserve">                                           </w:t>
    </w:r>
    <w:r w:rsidR="0091445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3C3BC3"/>
    <w:multiLevelType w:val="hybridMultilevel"/>
    <w:tmpl w:val="C8B459A6"/>
    <w:lvl w:ilvl="0" w:tplc="832A58AC">
      <w:start w:val="1"/>
      <w:numFmt w:val="lowerLetter"/>
      <w:lvlText w:val="%1."/>
      <w:lvlJc w:val="left"/>
      <w:pPr>
        <w:ind w:left="709" w:hanging="360"/>
      </w:pPr>
      <w:rPr>
        <w:rFonts w:ascii="Open Sans" w:hAnsi="Open Sans" w:cs="Open Sans" w:hint="default"/>
        <w:color w:val="auto"/>
      </w:rPr>
    </w:lvl>
    <w:lvl w:ilvl="1" w:tplc="040E0019" w:tentative="1">
      <w:start w:val="1"/>
      <w:numFmt w:val="lowerLetter"/>
      <w:lvlText w:val="%2."/>
      <w:lvlJc w:val="left"/>
      <w:pPr>
        <w:ind w:left="709" w:hanging="360"/>
      </w:pPr>
    </w:lvl>
    <w:lvl w:ilvl="2" w:tplc="040E001B" w:tentative="1">
      <w:start w:val="1"/>
      <w:numFmt w:val="lowerRoman"/>
      <w:lvlText w:val="%3."/>
      <w:lvlJc w:val="right"/>
      <w:pPr>
        <w:ind w:left="1429" w:hanging="180"/>
      </w:pPr>
    </w:lvl>
    <w:lvl w:ilvl="3" w:tplc="040E000F" w:tentative="1">
      <w:start w:val="1"/>
      <w:numFmt w:val="decimal"/>
      <w:lvlText w:val="%4."/>
      <w:lvlJc w:val="left"/>
      <w:pPr>
        <w:ind w:left="2149" w:hanging="360"/>
      </w:pPr>
    </w:lvl>
    <w:lvl w:ilvl="4" w:tplc="040E0019" w:tentative="1">
      <w:start w:val="1"/>
      <w:numFmt w:val="lowerLetter"/>
      <w:lvlText w:val="%5."/>
      <w:lvlJc w:val="left"/>
      <w:pPr>
        <w:ind w:left="2869" w:hanging="360"/>
      </w:pPr>
    </w:lvl>
    <w:lvl w:ilvl="5" w:tplc="040E001B" w:tentative="1">
      <w:start w:val="1"/>
      <w:numFmt w:val="lowerRoman"/>
      <w:lvlText w:val="%6."/>
      <w:lvlJc w:val="right"/>
      <w:pPr>
        <w:ind w:left="3589" w:hanging="180"/>
      </w:pPr>
    </w:lvl>
    <w:lvl w:ilvl="6" w:tplc="040E000F" w:tentative="1">
      <w:start w:val="1"/>
      <w:numFmt w:val="decimal"/>
      <w:lvlText w:val="%7."/>
      <w:lvlJc w:val="left"/>
      <w:pPr>
        <w:ind w:left="4309" w:hanging="360"/>
      </w:pPr>
    </w:lvl>
    <w:lvl w:ilvl="7" w:tplc="040E0019" w:tentative="1">
      <w:start w:val="1"/>
      <w:numFmt w:val="lowerLetter"/>
      <w:lvlText w:val="%8."/>
      <w:lvlJc w:val="left"/>
      <w:pPr>
        <w:ind w:left="5029" w:hanging="360"/>
      </w:pPr>
    </w:lvl>
    <w:lvl w:ilvl="8" w:tplc="040E001B" w:tentative="1">
      <w:start w:val="1"/>
      <w:numFmt w:val="lowerRoman"/>
      <w:lvlText w:val="%9."/>
      <w:lvlJc w:val="right"/>
      <w:pPr>
        <w:ind w:left="5749" w:hanging="180"/>
      </w:pPr>
    </w:lvl>
  </w:abstractNum>
  <w:abstractNum w:abstractNumId="2"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BD6A99"/>
    <w:multiLevelType w:val="hybridMultilevel"/>
    <w:tmpl w:val="94063CBC"/>
    <w:lvl w:ilvl="0" w:tplc="0406000F">
      <w:start w:val="1"/>
      <w:numFmt w:val="decimal"/>
      <w:lvlText w:val="%1."/>
      <w:lvlJc w:val="left"/>
      <w:pPr>
        <w:ind w:left="360" w:hanging="360"/>
      </w:pPr>
    </w:lvl>
    <w:lvl w:ilvl="1" w:tplc="832A58AC">
      <w:start w:val="1"/>
      <w:numFmt w:val="lowerLetter"/>
      <w:lvlText w:val="%2."/>
      <w:lvlJc w:val="left"/>
      <w:pPr>
        <w:ind w:left="1440" w:hanging="360"/>
      </w:pPr>
      <w:rPr>
        <w:rFonts w:ascii="Open Sans" w:hAnsi="Open Sans" w:cs="Open Sans" w:hint="default"/>
        <w:color w:val="auto"/>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523A3"/>
    <w:multiLevelType w:val="hybridMultilevel"/>
    <w:tmpl w:val="0B7AB1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4"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7"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956453844">
    <w:abstractNumId w:val="36"/>
  </w:num>
  <w:num w:numId="2" w16cid:durableId="107048617">
    <w:abstractNumId w:val="19"/>
  </w:num>
  <w:num w:numId="3" w16cid:durableId="1275481126">
    <w:abstractNumId w:val="31"/>
  </w:num>
  <w:num w:numId="4" w16cid:durableId="186453079">
    <w:abstractNumId w:val="38"/>
  </w:num>
  <w:num w:numId="5" w16cid:durableId="1810778553">
    <w:abstractNumId w:val="37"/>
  </w:num>
  <w:num w:numId="6" w16cid:durableId="1797719467">
    <w:abstractNumId w:val="9"/>
  </w:num>
  <w:num w:numId="7" w16cid:durableId="997339521">
    <w:abstractNumId w:val="34"/>
  </w:num>
  <w:num w:numId="8" w16cid:durableId="1090345084">
    <w:abstractNumId w:val="33"/>
  </w:num>
  <w:num w:numId="9" w16cid:durableId="1916159258">
    <w:abstractNumId w:val="22"/>
  </w:num>
  <w:num w:numId="10" w16cid:durableId="1270167130">
    <w:abstractNumId w:val="41"/>
  </w:num>
  <w:num w:numId="11" w16cid:durableId="1927113074">
    <w:abstractNumId w:val="27"/>
  </w:num>
  <w:num w:numId="12" w16cid:durableId="1688216159">
    <w:abstractNumId w:val="43"/>
  </w:num>
  <w:num w:numId="13" w16cid:durableId="766341020">
    <w:abstractNumId w:val="28"/>
  </w:num>
  <w:num w:numId="14" w16cid:durableId="1284843034">
    <w:abstractNumId w:val="13"/>
  </w:num>
  <w:num w:numId="15" w16cid:durableId="2032880562">
    <w:abstractNumId w:val="26"/>
  </w:num>
  <w:num w:numId="16" w16cid:durableId="177162227">
    <w:abstractNumId w:val="11"/>
  </w:num>
  <w:num w:numId="17" w16cid:durableId="1141115472">
    <w:abstractNumId w:val="23"/>
  </w:num>
  <w:num w:numId="18" w16cid:durableId="2077821697">
    <w:abstractNumId w:val="2"/>
  </w:num>
  <w:num w:numId="19" w16cid:durableId="942229960">
    <w:abstractNumId w:val="21"/>
  </w:num>
  <w:num w:numId="20" w16cid:durableId="1982804929">
    <w:abstractNumId w:val="42"/>
  </w:num>
  <w:num w:numId="21" w16cid:durableId="1389842258">
    <w:abstractNumId w:val="5"/>
  </w:num>
  <w:num w:numId="22" w16cid:durableId="61414697">
    <w:abstractNumId w:val="20"/>
  </w:num>
  <w:num w:numId="23" w16cid:durableId="1705668112">
    <w:abstractNumId w:val="15"/>
  </w:num>
  <w:num w:numId="24" w16cid:durableId="1026054308">
    <w:abstractNumId w:val="10"/>
  </w:num>
  <w:num w:numId="25" w16cid:durableId="954671765">
    <w:abstractNumId w:val="14"/>
  </w:num>
  <w:num w:numId="26" w16cid:durableId="614293265">
    <w:abstractNumId w:val="18"/>
  </w:num>
  <w:num w:numId="27" w16cid:durableId="805700181">
    <w:abstractNumId w:val="29"/>
  </w:num>
  <w:num w:numId="28" w16cid:durableId="1203205994">
    <w:abstractNumId w:val="12"/>
  </w:num>
  <w:num w:numId="29" w16cid:durableId="1719695230">
    <w:abstractNumId w:val="35"/>
  </w:num>
  <w:num w:numId="30" w16cid:durableId="774833618">
    <w:abstractNumId w:val="39"/>
  </w:num>
  <w:num w:numId="31" w16cid:durableId="1752047907">
    <w:abstractNumId w:val="3"/>
  </w:num>
  <w:num w:numId="32" w16cid:durableId="2053112217">
    <w:abstractNumId w:val="6"/>
  </w:num>
  <w:num w:numId="33" w16cid:durableId="1818524334">
    <w:abstractNumId w:val="7"/>
  </w:num>
  <w:num w:numId="34" w16cid:durableId="2140804067">
    <w:abstractNumId w:val="40"/>
  </w:num>
  <w:num w:numId="35" w16cid:durableId="744642195">
    <w:abstractNumId w:val="17"/>
  </w:num>
  <w:num w:numId="36" w16cid:durableId="279262044">
    <w:abstractNumId w:val="16"/>
  </w:num>
  <w:num w:numId="37" w16cid:durableId="762724863">
    <w:abstractNumId w:val="8"/>
  </w:num>
  <w:num w:numId="38" w16cid:durableId="1193573257">
    <w:abstractNumId w:val="25"/>
  </w:num>
  <w:num w:numId="39" w16cid:durableId="1296830335">
    <w:abstractNumId w:val="44"/>
  </w:num>
  <w:num w:numId="40" w16cid:durableId="61679352">
    <w:abstractNumId w:val="4"/>
  </w:num>
  <w:num w:numId="41" w16cid:durableId="1023214911">
    <w:abstractNumId w:val="30"/>
  </w:num>
  <w:num w:numId="42" w16cid:durableId="1929384525">
    <w:abstractNumId w:val="0"/>
  </w:num>
  <w:num w:numId="43" w16cid:durableId="123887017">
    <w:abstractNumId w:val="32"/>
  </w:num>
  <w:num w:numId="44" w16cid:durableId="395011731">
    <w:abstractNumId w:val="24"/>
  </w:num>
  <w:num w:numId="45" w16cid:durableId="71612705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HU">
    <w15:presenceInfo w15:providerId="None" w15:userId="ROH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F8"/>
    <w:rsid w:val="0000630B"/>
    <w:rsid w:val="00010BDD"/>
    <w:rsid w:val="0001173C"/>
    <w:rsid w:val="00011D9A"/>
    <w:rsid w:val="00015B39"/>
    <w:rsid w:val="00023E0C"/>
    <w:rsid w:val="0003115C"/>
    <w:rsid w:val="000331F7"/>
    <w:rsid w:val="00041099"/>
    <w:rsid w:val="00050D0B"/>
    <w:rsid w:val="000518AA"/>
    <w:rsid w:val="00051E76"/>
    <w:rsid w:val="000611A6"/>
    <w:rsid w:val="000641D7"/>
    <w:rsid w:val="00065BDD"/>
    <w:rsid w:val="00066A44"/>
    <w:rsid w:val="00071C38"/>
    <w:rsid w:val="00072BDB"/>
    <w:rsid w:val="00072E39"/>
    <w:rsid w:val="000750E3"/>
    <w:rsid w:val="00076FAD"/>
    <w:rsid w:val="00080606"/>
    <w:rsid w:val="00084611"/>
    <w:rsid w:val="00097A02"/>
    <w:rsid w:val="000A1E42"/>
    <w:rsid w:val="000A3C13"/>
    <w:rsid w:val="000B532F"/>
    <w:rsid w:val="000B594E"/>
    <w:rsid w:val="000C0D92"/>
    <w:rsid w:val="000C21CD"/>
    <w:rsid w:val="000C27AB"/>
    <w:rsid w:val="000C5B55"/>
    <w:rsid w:val="000D132E"/>
    <w:rsid w:val="000D2400"/>
    <w:rsid w:val="000E2179"/>
    <w:rsid w:val="000E2B42"/>
    <w:rsid w:val="000F3A63"/>
    <w:rsid w:val="000F7CB7"/>
    <w:rsid w:val="00104B66"/>
    <w:rsid w:val="00107F01"/>
    <w:rsid w:val="00110944"/>
    <w:rsid w:val="00111B99"/>
    <w:rsid w:val="001163C9"/>
    <w:rsid w:val="00116AE2"/>
    <w:rsid w:val="00117B76"/>
    <w:rsid w:val="00120484"/>
    <w:rsid w:val="00123C44"/>
    <w:rsid w:val="001246DD"/>
    <w:rsid w:val="00124BF0"/>
    <w:rsid w:val="00126C53"/>
    <w:rsid w:val="00131662"/>
    <w:rsid w:val="00133FF9"/>
    <w:rsid w:val="00141D5E"/>
    <w:rsid w:val="0014698F"/>
    <w:rsid w:val="0015328E"/>
    <w:rsid w:val="0015355C"/>
    <w:rsid w:val="00154120"/>
    <w:rsid w:val="00154F5D"/>
    <w:rsid w:val="00157460"/>
    <w:rsid w:val="00160473"/>
    <w:rsid w:val="0016095A"/>
    <w:rsid w:val="001632F3"/>
    <w:rsid w:val="00170C37"/>
    <w:rsid w:val="001710A8"/>
    <w:rsid w:val="00171B79"/>
    <w:rsid w:val="00180EB0"/>
    <w:rsid w:val="00186D97"/>
    <w:rsid w:val="00191FB9"/>
    <w:rsid w:val="001961BD"/>
    <w:rsid w:val="00196C49"/>
    <w:rsid w:val="001A59A8"/>
    <w:rsid w:val="001B1AB3"/>
    <w:rsid w:val="001B5B14"/>
    <w:rsid w:val="001B7D7B"/>
    <w:rsid w:val="001C08C4"/>
    <w:rsid w:val="001C46C8"/>
    <w:rsid w:val="001C509E"/>
    <w:rsid w:val="001C51FF"/>
    <w:rsid w:val="001C700F"/>
    <w:rsid w:val="001D0832"/>
    <w:rsid w:val="001D222B"/>
    <w:rsid w:val="001E01BF"/>
    <w:rsid w:val="001E1B2E"/>
    <w:rsid w:val="001E3B29"/>
    <w:rsid w:val="001E6CC5"/>
    <w:rsid w:val="001E76A5"/>
    <w:rsid w:val="001E7DF8"/>
    <w:rsid w:val="001F196F"/>
    <w:rsid w:val="001F4ED7"/>
    <w:rsid w:val="002046F0"/>
    <w:rsid w:val="00204BAA"/>
    <w:rsid w:val="00213A83"/>
    <w:rsid w:val="00216C0F"/>
    <w:rsid w:val="00220527"/>
    <w:rsid w:val="00222237"/>
    <w:rsid w:val="002228DA"/>
    <w:rsid w:val="00225A12"/>
    <w:rsid w:val="00225DD9"/>
    <w:rsid w:val="00232F62"/>
    <w:rsid w:val="0023478C"/>
    <w:rsid w:val="002407F6"/>
    <w:rsid w:val="00250696"/>
    <w:rsid w:val="00252A4B"/>
    <w:rsid w:val="00254439"/>
    <w:rsid w:val="002565A0"/>
    <w:rsid w:val="00261F6F"/>
    <w:rsid w:val="00265BF4"/>
    <w:rsid w:val="002661A6"/>
    <w:rsid w:val="00273621"/>
    <w:rsid w:val="00274B89"/>
    <w:rsid w:val="0027665D"/>
    <w:rsid w:val="0028324D"/>
    <w:rsid w:val="00283D65"/>
    <w:rsid w:val="00286E11"/>
    <w:rsid w:val="00290640"/>
    <w:rsid w:val="0029146F"/>
    <w:rsid w:val="00292E83"/>
    <w:rsid w:val="002943BC"/>
    <w:rsid w:val="002978BB"/>
    <w:rsid w:val="002B144D"/>
    <w:rsid w:val="002B1473"/>
    <w:rsid w:val="002B1FCE"/>
    <w:rsid w:val="002B7706"/>
    <w:rsid w:val="002C244F"/>
    <w:rsid w:val="002C3F0B"/>
    <w:rsid w:val="002C56B3"/>
    <w:rsid w:val="002D0490"/>
    <w:rsid w:val="002D0BC2"/>
    <w:rsid w:val="002D20CB"/>
    <w:rsid w:val="002E6626"/>
    <w:rsid w:val="002F04DA"/>
    <w:rsid w:val="002F1FEC"/>
    <w:rsid w:val="00301AB8"/>
    <w:rsid w:val="00303F83"/>
    <w:rsid w:val="00305332"/>
    <w:rsid w:val="00305DDB"/>
    <w:rsid w:val="003061C7"/>
    <w:rsid w:val="003079C6"/>
    <w:rsid w:val="00311D03"/>
    <w:rsid w:val="003128B5"/>
    <w:rsid w:val="00312F35"/>
    <w:rsid w:val="003149E6"/>
    <w:rsid w:val="003155EC"/>
    <w:rsid w:val="003163A7"/>
    <w:rsid w:val="00316598"/>
    <w:rsid w:val="00317DB7"/>
    <w:rsid w:val="00321D30"/>
    <w:rsid w:val="00330FD2"/>
    <w:rsid w:val="003330F7"/>
    <w:rsid w:val="0033316B"/>
    <w:rsid w:val="00342D65"/>
    <w:rsid w:val="00345CF8"/>
    <w:rsid w:val="0035096D"/>
    <w:rsid w:val="00352DD1"/>
    <w:rsid w:val="00361002"/>
    <w:rsid w:val="0037420B"/>
    <w:rsid w:val="0038783C"/>
    <w:rsid w:val="00387FF8"/>
    <w:rsid w:val="00390243"/>
    <w:rsid w:val="00390E1A"/>
    <w:rsid w:val="003A0C84"/>
    <w:rsid w:val="003A51EB"/>
    <w:rsid w:val="003A620E"/>
    <w:rsid w:val="003B37C9"/>
    <w:rsid w:val="003B6AA4"/>
    <w:rsid w:val="003C2123"/>
    <w:rsid w:val="003C2827"/>
    <w:rsid w:val="003D51F9"/>
    <w:rsid w:val="003D745A"/>
    <w:rsid w:val="003E61F3"/>
    <w:rsid w:val="00403658"/>
    <w:rsid w:val="00406F49"/>
    <w:rsid w:val="004129B8"/>
    <w:rsid w:val="00412F7D"/>
    <w:rsid w:val="00413670"/>
    <w:rsid w:val="00416149"/>
    <w:rsid w:val="00416B7E"/>
    <w:rsid w:val="00422CBB"/>
    <w:rsid w:val="00423E4A"/>
    <w:rsid w:val="00426B25"/>
    <w:rsid w:val="00427BAB"/>
    <w:rsid w:val="00427D87"/>
    <w:rsid w:val="004349D6"/>
    <w:rsid w:val="004507F9"/>
    <w:rsid w:val="00451516"/>
    <w:rsid w:val="004565E0"/>
    <w:rsid w:val="004620DA"/>
    <w:rsid w:val="004620EA"/>
    <w:rsid w:val="00462C1F"/>
    <w:rsid w:val="00471D0C"/>
    <w:rsid w:val="004831F2"/>
    <w:rsid w:val="0048561F"/>
    <w:rsid w:val="00486849"/>
    <w:rsid w:val="00490DF0"/>
    <w:rsid w:val="004954FE"/>
    <w:rsid w:val="004A169A"/>
    <w:rsid w:val="004A5C74"/>
    <w:rsid w:val="004A706A"/>
    <w:rsid w:val="004B5065"/>
    <w:rsid w:val="004B7167"/>
    <w:rsid w:val="004C125D"/>
    <w:rsid w:val="004C1EEF"/>
    <w:rsid w:val="004C456F"/>
    <w:rsid w:val="004D0E67"/>
    <w:rsid w:val="004F7E89"/>
    <w:rsid w:val="00500AA7"/>
    <w:rsid w:val="0050219E"/>
    <w:rsid w:val="00505248"/>
    <w:rsid w:val="0051207C"/>
    <w:rsid w:val="00512DC3"/>
    <w:rsid w:val="005131F9"/>
    <w:rsid w:val="00515C6A"/>
    <w:rsid w:val="00516384"/>
    <w:rsid w:val="00520DB7"/>
    <w:rsid w:val="0052519C"/>
    <w:rsid w:val="00533A6C"/>
    <w:rsid w:val="00533C41"/>
    <w:rsid w:val="00536B48"/>
    <w:rsid w:val="00545942"/>
    <w:rsid w:val="005519AF"/>
    <w:rsid w:val="00553D08"/>
    <w:rsid w:val="005568C6"/>
    <w:rsid w:val="005569BA"/>
    <w:rsid w:val="00564138"/>
    <w:rsid w:val="00567188"/>
    <w:rsid w:val="00577692"/>
    <w:rsid w:val="005803F2"/>
    <w:rsid w:val="00594C02"/>
    <w:rsid w:val="00594D4C"/>
    <w:rsid w:val="00595446"/>
    <w:rsid w:val="005A4F2A"/>
    <w:rsid w:val="005A50F7"/>
    <w:rsid w:val="005A55F1"/>
    <w:rsid w:val="005B0B01"/>
    <w:rsid w:val="005B230C"/>
    <w:rsid w:val="005B33C7"/>
    <w:rsid w:val="005B54EB"/>
    <w:rsid w:val="005C1669"/>
    <w:rsid w:val="005C1C6C"/>
    <w:rsid w:val="005C3874"/>
    <w:rsid w:val="005C5631"/>
    <w:rsid w:val="005C754D"/>
    <w:rsid w:val="005D72DB"/>
    <w:rsid w:val="005D7A6F"/>
    <w:rsid w:val="005E0064"/>
    <w:rsid w:val="005E0586"/>
    <w:rsid w:val="005E37B8"/>
    <w:rsid w:val="005E4659"/>
    <w:rsid w:val="005E65B7"/>
    <w:rsid w:val="005F2418"/>
    <w:rsid w:val="005F36C2"/>
    <w:rsid w:val="00601E57"/>
    <w:rsid w:val="006035E8"/>
    <w:rsid w:val="0060472B"/>
    <w:rsid w:val="00607B59"/>
    <w:rsid w:val="00622CC7"/>
    <w:rsid w:val="00623E85"/>
    <w:rsid w:val="00633C69"/>
    <w:rsid w:val="0064171F"/>
    <w:rsid w:val="0064558D"/>
    <w:rsid w:val="00647053"/>
    <w:rsid w:val="0065312C"/>
    <w:rsid w:val="006553A3"/>
    <w:rsid w:val="00660C90"/>
    <w:rsid w:val="0066215F"/>
    <w:rsid w:val="00664056"/>
    <w:rsid w:val="006702B1"/>
    <w:rsid w:val="006718D4"/>
    <w:rsid w:val="0067295A"/>
    <w:rsid w:val="0067450A"/>
    <w:rsid w:val="00676E92"/>
    <w:rsid w:val="0067768E"/>
    <w:rsid w:val="00677934"/>
    <w:rsid w:val="00681151"/>
    <w:rsid w:val="006851B9"/>
    <w:rsid w:val="00690BA8"/>
    <w:rsid w:val="006950BB"/>
    <w:rsid w:val="0069540A"/>
    <w:rsid w:val="006A0593"/>
    <w:rsid w:val="006A2144"/>
    <w:rsid w:val="006B0915"/>
    <w:rsid w:val="006B1A23"/>
    <w:rsid w:val="006B2779"/>
    <w:rsid w:val="006B773D"/>
    <w:rsid w:val="006C1831"/>
    <w:rsid w:val="006C3059"/>
    <w:rsid w:val="006C335D"/>
    <w:rsid w:val="006C713B"/>
    <w:rsid w:val="006C7563"/>
    <w:rsid w:val="006D1B6A"/>
    <w:rsid w:val="006E13EC"/>
    <w:rsid w:val="006E2CF6"/>
    <w:rsid w:val="006F02FF"/>
    <w:rsid w:val="006F3EC6"/>
    <w:rsid w:val="006F5B27"/>
    <w:rsid w:val="00703F36"/>
    <w:rsid w:val="007050DD"/>
    <w:rsid w:val="007172D8"/>
    <w:rsid w:val="00730745"/>
    <w:rsid w:val="007309F5"/>
    <w:rsid w:val="007330F7"/>
    <w:rsid w:val="00736C50"/>
    <w:rsid w:val="00740363"/>
    <w:rsid w:val="0074226C"/>
    <w:rsid w:val="007452FD"/>
    <w:rsid w:val="00746147"/>
    <w:rsid w:val="00751258"/>
    <w:rsid w:val="00755702"/>
    <w:rsid w:val="00755DBD"/>
    <w:rsid w:val="00755DD6"/>
    <w:rsid w:val="0075619D"/>
    <w:rsid w:val="0075625D"/>
    <w:rsid w:val="00756F11"/>
    <w:rsid w:val="00757FDB"/>
    <w:rsid w:val="00761DF4"/>
    <w:rsid w:val="00765F40"/>
    <w:rsid w:val="00776CB1"/>
    <w:rsid w:val="00777F27"/>
    <w:rsid w:val="00781E24"/>
    <w:rsid w:val="00786A6B"/>
    <w:rsid w:val="00794EEF"/>
    <w:rsid w:val="007A359C"/>
    <w:rsid w:val="007A4281"/>
    <w:rsid w:val="007A7C2D"/>
    <w:rsid w:val="007B03B9"/>
    <w:rsid w:val="007B0A13"/>
    <w:rsid w:val="007B0C21"/>
    <w:rsid w:val="007B3F23"/>
    <w:rsid w:val="007B47BC"/>
    <w:rsid w:val="007B5817"/>
    <w:rsid w:val="007B6D17"/>
    <w:rsid w:val="007C2DFB"/>
    <w:rsid w:val="007D036F"/>
    <w:rsid w:val="007D77B4"/>
    <w:rsid w:val="007E1167"/>
    <w:rsid w:val="007E1385"/>
    <w:rsid w:val="007E254E"/>
    <w:rsid w:val="007E52DC"/>
    <w:rsid w:val="007E5C97"/>
    <w:rsid w:val="007E7ACD"/>
    <w:rsid w:val="007F29EF"/>
    <w:rsid w:val="008018BF"/>
    <w:rsid w:val="008044CA"/>
    <w:rsid w:val="00806AAE"/>
    <w:rsid w:val="008129B9"/>
    <w:rsid w:val="0081301E"/>
    <w:rsid w:val="008166D9"/>
    <w:rsid w:val="00817F63"/>
    <w:rsid w:val="00820909"/>
    <w:rsid w:val="00822670"/>
    <w:rsid w:val="00823FB2"/>
    <w:rsid w:val="008259A3"/>
    <w:rsid w:val="00826BA0"/>
    <w:rsid w:val="00827824"/>
    <w:rsid w:val="00853011"/>
    <w:rsid w:val="00857F24"/>
    <w:rsid w:val="0086121D"/>
    <w:rsid w:val="00867D9E"/>
    <w:rsid w:val="008707F8"/>
    <w:rsid w:val="008734CD"/>
    <w:rsid w:val="008749AA"/>
    <w:rsid w:val="008907BC"/>
    <w:rsid w:val="00890B43"/>
    <w:rsid w:val="00890BEA"/>
    <w:rsid w:val="008917B7"/>
    <w:rsid w:val="00894DF2"/>
    <w:rsid w:val="008A2691"/>
    <w:rsid w:val="008A29ED"/>
    <w:rsid w:val="008A3072"/>
    <w:rsid w:val="008A6605"/>
    <w:rsid w:val="008A7C52"/>
    <w:rsid w:val="008B1B47"/>
    <w:rsid w:val="008B1D95"/>
    <w:rsid w:val="008B2B32"/>
    <w:rsid w:val="008B5966"/>
    <w:rsid w:val="008B6B0A"/>
    <w:rsid w:val="008C1F0F"/>
    <w:rsid w:val="008C5CC3"/>
    <w:rsid w:val="008D4AE6"/>
    <w:rsid w:val="008D4BFB"/>
    <w:rsid w:val="008E0548"/>
    <w:rsid w:val="008E0890"/>
    <w:rsid w:val="008E367B"/>
    <w:rsid w:val="008E4D6B"/>
    <w:rsid w:val="008F1667"/>
    <w:rsid w:val="008F215B"/>
    <w:rsid w:val="008F439C"/>
    <w:rsid w:val="008F4E68"/>
    <w:rsid w:val="008F501D"/>
    <w:rsid w:val="008F5FDF"/>
    <w:rsid w:val="00900EAE"/>
    <w:rsid w:val="009062ED"/>
    <w:rsid w:val="00910169"/>
    <w:rsid w:val="009115F6"/>
    <w:rsid w:val="0091445D"/>
    <w:rsid w:val="00914782"/>
    <w:rsid w:val="0091522A"/>
    <w:rsid w:val="00917AE1"/>
    <w:rsid w:val="0092063D"/>
    <w:rsid w:val="0092298D"/>
    <w:rsid w:val="009235DD"/>
    <w:rsid w:val="00933664"/>
    <w:rsid w:val="00942DA3"/>
    <w:rsid w:val="0095216F"/>
    <w:rsid w:val="00955F93"/>
    <w:rsid w:val="00956E07"/>
    <w:rsid w:val="00960DF3"/>
    <w:rsid w:val="00961CDD"/>
    <w:rsid w:val="0096339A"/>
    <w:rsid w:val="009634B4"/>
    <w:rsid w:val="00963634"/>
    <w:rsid w:val="00970F3C"/>
    <w:rsid w:val="0097442D"/>
    <w:rsid w:val="009753E3"/>
    <w:rsid w:val="0097565E"/>
    <w:rsid w:val="00975895"/>
    <w:rsid w:val="009765B9"/>
    <w:rsid w:val="0097778D"/>
    <w:rsid w:val="0098604C"/>
    <w:rsid w:val="00987202"/>
    <w:rsid w:val="00990C78"/>
    <w:rsid w:val="009B2F06"/>
    <w:rsid w:val="009B3304"/>
    <w:rsid w:val="009B3778"/>
    <w:rsid w:val="009C075B"/>
    <w:rsid w:val="009C1021"/>
    <w:rsid w:val="009D4015"/>
    <w:rsid w:val="009D4956"/>
    <w:rsid w:val="009F4733"/>
    <w:rsid w:val="009F5317"/>
    <w:rsid w:val="009F5C4C"/>
    <w:rsid w:val="00A000D7"/>
    <w:rsid w:val="00A06969"/>
    <w:rsid w:val="00A12ACC"/>
    <w:rsid w:val="00A1707A"/>
    <w:rsid w:val="00A21E86"/>
    <w:rsid w:val="00A258D4"/>
    <w:rsid w:val="00A26EA6"/>
    <w:rsid w:val="00A30DCD"/>
    <w:rsid w:val="00A34AF1"/>
    <w:rsid w:val="00A35B05"/>
    <w:rsid w:val="00A413B9"/>
    <w:rsid w:val="00A42E65"/>
    <w:rsid w:val="00A509FD"/>
    <w:rsid w:val="00A614DC"/>
    <w:rsid w:val="00A62489"/>
    <w:rsid w:val="00A6692F"/>
    <w:rsid w:val="00A66DD8"/>
    <w:rsid w:val="00A66DF2"/>
    <w:rsid w:val="00A677C9"/>
    <w:rsid w:val="00A73BF6"/>
    <w:rsid w:val="00A73DC1"/>
    <w:rsid w:val="00A7453C"/>
    <w:rsid w:val="00A768AC"/>
    <w:rsid w:val="00A77A92"/>
    <w:rsid w:val="00A867E3"/>
    <w:rsid w:val="00A86D6D"/>
    <w:rsid w:val="00A91B9C"/>
    <w:rsid w:val="00A95ED2"/>
    <w:rsid w:val="00A9644D"/>
    <w:rsid w:val="00AA2BBD"/>
    <w:rsid w:val="00AB2319"/>
    <w:rsid w:val="00AB537A"/>
    <w:rsid w:val="00AB582E"/>
    <w:rsid w:val="00AB5905"/>
    <w:rsid w:val="00AC09C2"/>
    <w:rsid w:val="00AC3567"/>
    <w:rsid w:val="00AC378C"/>
    <w:rsid w:val="00AC4634"/>
    <w:rsid w:val="00AC5491"/>
    <w:rsid w:val="00AC6070"/>
    <w:rsid w:val="00AD799A"/>
    <w:rsid w:val="00AE2092"/>
    <w:rsid w:val="00AE65E0"/>
    <w:rsid w:val="00AF3BD5"/>
    <w:rsid w:val="00B0068E"/>
    <w:rsid w:val="00B04C22"/>
    <w:rsid w:val="00B04E28"/>
    <w:rsid w:val="00B07389"/>
    <w:rsid w:val="00B10810"/>
    <w:rsid w:val="00B13A3E"/>
    <w:rsid w:val="00B1695D"/>
    <w:rsid w:val="00B20A1A"/>
    <w:rsid w:val="00B24EDC"/>
    <w:rsid w:val="00B403F1"/>
    <w:rsid w:val="00B509F5"/>
    <w:rsid w:val="00B50BE8"/>
    <w:rsid w:val="00B53D87"/>
    <w:rsid w:val="00B54F19"/>
    <w:rsid w:val="00B56D2F"/>
    <w:rsid w:val="00B660F0"/>
    <w:rsid w:val="00B76188"/>
    <w:rsid w:val="00B768BA"/>
    <w:rsid w:val="00B76A60"/>
    <w:rsid w:val="00B844F7"/>
    <w:rsid w:val="00B85281"/>
    <w:rsid w:val="00B87665"/>
    <w:rsid w:val="00B908F6"/>
    <w:rsid w:val="00B91CDA"/>
    <w:rsid w:val="00B96177"/>
    <w:rsid w:val="00BA57A9"/>
    <w:rsid w:val="00BB0AF4"/>
    <w:rsid w:val="00BB59F2"/>
    <w:rsid w:val="00BB6333"/>
    <w:rsid w:val="00BC1457"/>
    <w:rsid w:val="00BC17B7"/>
    <w:rsid w:val="00BC48F7"/>
    <w:rsid w:val="00BC7BC1"/>
    <w:rsid w:val="00BD052A"/>
    <w:rsid w:val="00BD7916"/>
    <w:rsid w:val="00BF5B0F"/>
    <w:rsid w:val="00BF775F"/>
    <w:rsid w:val="00C02ED8"/>
    <w:rsid w:val="00C139D5"/>
    <w:rsid w:val="00C23BFD"/>
    <w:rsid w:val="00C3771D"/>
    <w:rsid w:val="00C432CC"/>
    <w:rsid w:val="00C44C31"/>
    <w:rsid w:val="00C45E67"/>
    <w:rsid w:val="00C50ACC"/>
    <w:rsid w:val="00C528A3"/>
    <w:rsid w:val="00C55691"/>
    <w:rsid w:val="00C563E8"/>
    <w:rsid w:val="00C625C1"/>
    <w:rsid w:val="00C66A70"/>
    <w:rsid w:val="00C70EBA"/>
    <w:rsid w:val="00C72504"/>
    <w:rsid w:val="00C73B3B"/>
    <w:rsid w:val="00C8358F"/>
    <w:rsid w:val="00C86D62"/>
    <w:rsid w:val="00C87F53"/>
    <w:rsid w:val="00C97E2F"/>
    <w:rsid w:val="00CA0774"/>
    <w:rsid w:val="00CA2D47"/>
    <w:rsid w:val="00CB16F2"/>
    <w:rsid w:val="00CB5CBE"/>
    <w:rsid w:val="00CB7A45"/>
    <w:rsid w:val="00CC0D6D"/>
    <w:rsid w:val="00CC2521"/>
    <w:rsid w:val="00CC54CB"/>
    <w:rsid w:val="00CD14E9"/>
    <w:rsid w:val="00CD4E6F"/>
    <w:rsid w:val="00CD5003"/>
    <w:rsid w:val="00CE3EA8"/>
    <w:rsid w:val="00CE4B36"/>
    <w:rsid w:val="00CE6E0B"/>
    <w:rsid w:val="00CF36C8"/>
    <w:rsid w:val="00CF3E33"/>
    <w:rsid w:val="00CF50C7"/>
    <w:rsid w:val="00CF5198"/>
    <w:rsid w:val="00CF6D13"/>
    <w:rsid w:val="00CF7A7F"/>
    <w:rsid w:val="00D0008A"/>
    <w:rsid w:val="00D0208E"/>
    <w:rsid w:val="00D129F8"/>
    <w:rsid w:val="00D13950"/>
    <w:rsid w:val="00D2228E"/>
    <w:rsid w:val="00D27F33"/>
    <w:rsid w:val="00D334B8"/>
    <w:rsid w:val="00D33956"/>
    <w:rsid w:val="00D36139"/>
    <w:rsid w:val="00D37302"/>
    <w:rsid w:val="00D4276E"/>
    <w:rsid w:val="00D50091"/>
    <w:rsid w:val="00D52A68"/>
    <w:rsid w:val="00D53169"/>
    <w:rsid w:val="00D6697A"/>
    <w:rsid w:val="00D67F96"/>
    <w:rsid w:val="00D70018"/>
    <w:rsid w:val="00D718EB"/>
    <w:rsid w:val="00D73167"/>
    <w:rsid w:val="00D76454"/>
    <w:rsid w:val="00D83081"/>
    <w:rsid w:val="00D832A8"/>
    <w:rsid w:val="00D83951"/>
    <w:rsid w:val="00D94363"/>
    <w:rsid w:val="00DA7E4D"/>
    <w:rsid w:val="00DB0142"/>
    <w:rsid w:val="00DB3A31"/>
    <w:rsid w:val="00DB5662"/>
    <w:rsid w:val="00DB5D33"/>
    <w:rsid w:val="00DC086A"/>
    <w:rsid w:val="00DC1473"/>
    <w:rsid w:val="00DC2109"/>
    <w:rsid w:val="00DD36B6"/>
    <w:rsid w:val="00DD4906"/>
    <w:rsid w:val="00DD5457"/>
    <w:rsid w:val="00DD7CB3"/>
    <w:rsid w:val="00DE020E"/>
    <w:rsid w:val="00DE0345"/>
    <w:rsid w:val="00DF0C21"/>
    <w:rsid w:val="00DF2925"/>
    <w:rsid w:val="00DF6302"/>
    <w:rsid w:val="00E0153B"/>
    <w:rsid w:val="00E069F8"/>
    <w:rsid w:val="00E11C39"/>
    <w:rsid w:val="00E137F7"/>
    <w:rsid w:val="00E13B41"/>
    <w:rsid w:val="00E2259A"/>
    <w:rsid w:val="00E26896"/>
    <w:rsid w:val="00E33BFD"/>
    <w:rsid w:val="00E37DA2"/>
    <w:rsid w:val="00E410B9"/>
    <w:rsid w:val="00E443F2"/>
    <w:rsid w:val="00E4507F"/>
    <w:rsid w:val="00E451D7"/>
    <w:rsid w:val="00E53042"/>
    <w:rsid w:val="00E5583E"/>
    <w:rsid w:val="00E5592F"/>
    <w:rsid w:val="00E55BC5"/>
    <w:rsid w:val="00E5773F"/>
    <w:rsid w:val="00E615BE"/>
    <w:rsid w:val="00E616A4"/>
    <w:rsid w:val="00E63774"/>
    <w:rsid w:val="00E7189D"/>
    <w:rsid w:val="00E71CB7"/>
    <w:rsid w:val="00E7763C"/>
    <w:rsid w:val="00E81E41"/>
    <w:rsid w:val="00E83C1F"/>
    <w:rsid w:val="00E85631"/>
    <w:rsid w:val="00E87366"/>
    <w:rsid w:val="00E9079F"/>
    <w:rsid w:val="00E915A2"/>
    <w:rsid w:val="00EA0CC0"/>
    <w:rsid w:val="00EA2DCB"/>
    <w:rsid w:val="00EA3C76"/>
    <w:rsid w:val="00EA5808"/>
    <w:rsid w:val="00EA584C"/>
    <w:rsid w:val="00EB093C"/>
    <w:rsid w:val="00EB165E"/>
    <w:rsid w:val="00EB5EFA"/>
    <w:rsid w:val="00EB6714"/>
    <w:rsid w:val="00EB783E"/>
    <w:rsid w:val="00EC39AE"/>
    <w:rsid w:val="00EC4CF8"/>
    <w:rsid w:val="00EC756D"/>
    <w:rsid w:val="00ED0D70"/>
    <w:rsid w:val="00ED1EA9"/>
    <w:rsid w:val="00ED43DB"/>
    <w:rsid w:val="00ED7DFE"/>
    <w:rsid w:val="00EE071F"/>
    <w:rsid w:val="00EE11F8"/>
    <w:rsid w:val="00EF1BA6"/>
    <w:rsid w:val="00EF4A7B"/>
    <w:rsid w:val="00EF67BA"/>
    <w:rsid w:val="00EF705B"/>
    <w:rsid w:val="00F00E03"/>
    <w:rsid w:val="00F02C70"/>
    <w:rsid w:val="00F11ECB"/>
    <w:rsid w:val="00F23600"/>
    <w:rsid w:val="00F23BDB"/>
    <w:rsid w:val="00F25328"/>
    <w:rsid w:val="00F25B52"/>
    <w:rsid w:val="00F26D89"/>
    <w:rsid w:val="00F26E82"/>
    <w:rsid w:val="00F26FD1"/>
    <w:rsid w:val="00F27A92"/>
    <w:rsid w:val="00F31E08"/>
    <w:rsid w:val="00F31E21"/>
    <w:rsid w:val="00F360A7"/>
    <w:rsid w:val="00F416AE"/>
    <w:rsid w:val="00F425ED"/>
    <w:rsid w:val="00F50D17"/>
    <w:rsid w:val="00F57FFB"/>
    <w:rsid w:val="00F74DE4"/>
    <w:rsid w:val="00F75B1C"/>
    <w:rsid w:val="00F765C8"/>
    <w:rsid w:val="00F76D19"/>
    <w:rsid w:val="00F77442"/>
    <w:rsid w:val="00F80E87"/>
    <w:rsid w:val="00F8646C"/>
    <w:rsid w:val="00F927E2"/>
    <w:rsid w:val="00FA0C31"/>
    <w:rsid w:val="00FA3192"/>
    <w:rsid w:val="00FA3948"/>
    <w:rsid w:val="00FB3345"/>
    <w:rsid w:val="00FB378F"/>
    <w:rsid w:val="00FB5048"/>
    <w:rsid w:val="00FB5197"/>
    <w:rsid w:val="00FC2766"/>
    <w:rsid w:val="00FC7920"/>
    <w:rsid w:val="00FD38C2"/>
    <w:rsid w:val="00FD5183"/>
    <w:rsid w:val="00FD6262"/>
    <w:rsid w:val="00FE0BCA"/>
    <w:rsid w:val="00FE2BF6"/>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styleId="Revision">
    <w:name w:val="Revision"/>
    <w:hidden/>
    <w:uiPriority w:val="99"/>
    <w:semiHidden/>
    <w:rsid w:val="00A06969"/>
  </w:style>
  <w:style w:type="character" w:styleId="Hyperlink">
    <w:name w:val="Hyperlink"/>
    <w:basedOn w:val="DefaultParagraphFont"/>
    <w:uiPriority w:val="99"/>
    <w:unhideWhenUsed/>
    <w:rsid w:val="006F02FF"/>
    <w:rPr>
      <w:color w:val="0563C1" w:themeColor="hyperlink"/>
      <w:u w:val="single"/>
    </w:rPr>
  </w:style>
  <w:style w:type="character" w:customStyle="1" w:styleId="ListParagraphChar">
    <w:name w:val="List Paragraph Char"/>
    <w:link w:val="ListParagraph"/>
    <w:uiPriority w:val="34"/>
    <w:qFormat/>
    <w:locked/>
    <w:rsid w:val="006F02FF"/>
  </w:style>
  <w:style w:type="character" w:customStyle="1" w:styleId="UnresolvedMention1">
    <w:name w:val="Unresolved Mention1"/>
    <w:basedOn w:val="DefaultParagraphFont"/>
    <w:uiPriority w:val="99"/>
    <w:semiHidden/>
    <w:unhideWhenUsed/>
    <w:rsid w:val="00CA2D47"/>
    <w:rPr>
      <w:color w:val="605E5C"/>
      <w:shd w:val="clear" w:color="auto" w:fill="E1DFDD"/>
    </w:rPr>
  </w:style>
  <w:style w:type="character" w:customStyle="1" w:styleId="ui-provider">
    <w:name w:val="ui-provider"/>
    <w:basedOn w:val="DefaultParagraphFont"/>
    <w:rsid w:val="00297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199853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uropa.eu/en/publication-detail/-/publication/23a24b21-16d0-11ec-b4fe-01aa75ed71a1/language-en/format-PDFA2A"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15F66-7F53-4C69-96DA-CE5D0384D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1125</Words>
  <Characters>6419</Characters>
  <Application>Microsoft Office Word</Application>
  <DocSecurity>0</DocSecurity>
  <Lines>53</Lines>
  <Paragraphs>15</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
      <vt:lpstr/>
      <vt:lpstr/>
    </vt:vector>
  </TitlesOfParts>
  <Company>Region Midtjylland</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Monica Terean</cp:lastModifiedBy>
  <cp:revision>2</cp:revision>
  <cp:lastPrinted>2020-05-04T06:07:00Z</cp:lastPrinted>
  <dcterms:created xsi:type="dcterms:W3CDTF">2023-04-07T09:13:00Z</dcterms:created>
  <dcterms:modified xsi:type="dcterms:W3CDTF">2023-04-07T09:13:00Z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42f05e55a7f946ef3017ac7e88897cd07648613d23341871a8ca2560116de987</vt:lpwstr>
  </property>
</Properties>
</file>